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CE2BC" w14:textId="77777777" w:rsidR="00C22BF7" w:rsidRPr="00FE7229" w:rsidRDefault="00C22BF7" w:rsidP="00C22BF7">
      <w:pPr>
        <w:adjustRightInd w:val="0"/>
        <w:snapToGrid w:val="0"/>
        <w:rPr>
          <w:rFonts w:ascii="ＭＳ 明朝" w:hAnsi="ＭＳ 明朝"/>
          <w:sz w:val="22"/>
          <w:szCs w:val="22"/>
        </w:rPr>
      </w:pPr>
      <w:r w:rsidRPr="00FE7229">
        <w:rPr>
          <w:rFonts w:ascii="ＭＳ 明朝" w:hAnsi="ＭＳ 明朝" w:hint="eastAsia"/>
          <w:sz w:val="22"/>
          <w:szCs w:val="22"/>
        </w:rPr>
        <w:t>別添</w:t>
      </w:r>
    </w:p>
    <w:p w14:paraId="6CE306F5" w14:textId="77777777" w:rsidR="00C22BF7" w:rsidRPr="00FE7229" w:rsidRDefault="00C22BF7" w:rsidP="00C22BF7">
      <w:pPr>
        <w:adjustRightInd w:val="0"/>
        <w:snapToGrid w:val="0"/>
        <w:jc w:val="center"/>
        <w:rPr>
          <w:rFonts w:ascii="ＭＳ 明朝" w:hAnsi="ＭＳ 明朝"/>
          <w:sz w:val="28"/>
          <w:szCs w:val="28"/>
        </w:rPr>
      </w:pPr>
      <w:r w:rsidRPr="00FE7229">
        <w:rPr>
          <w:rFonts w:ascii="ＭＳ 明朝" w:hAnsi="ＭＳ 明朝" w:hint="eastAsia"/>
          <w:sz w:val="28"/>
          <w:szCs w:val="28"/>
        </w:rPr>
        <w:t>業務委託仕様書</w:t>
      </w:r>
    </w:p>
    <w:p w14:paraId="5C8EDBD7" w14:textId="77777777" w:rsidR="00C22BF7" w:rsidRPr="00FE7229" w:rsidRDefault="00C22BF7" w:rsidP="00C22BF7">
      <w:pPr>
        <w:adjustRightInd w:val="0"/>
        <w:snapToGrid w:val="0"/>
        <w:rPr>
          <w:rFonts w:ascii="ＭＳ 明朝" w:hAnsi="ＭＳ 明朝"/>
          <w:sz w:val="22"/>
          <w:szCs w:val="22"/>
        </w:rPr>
      </w:pPr>
    </w:p>
    <w:p w14:paraId="6F94A43D" w14:textId="77777777" w:rsidR="00C22BF7" w:rsidRPr="00FE7229" w:rsidRDefault="00C22BF7" w:rsidP="00C22BF7">
      <w:pPr>
        <w:adjustRightInd w:val="0"/>
        <w:snapToGrid w:val="0"/>
        <w:rPr>
          <w:rFonts w:ascii="ＭＳ 明朝" w:hAnsi="ＭＳ 明朝"/>
          <w:sz w:val="22"/>
          <w:szCs w:val="22"/>
        </w:rPr>
      </w:pPr>
      <w:r w:rsidRPr="00FE7229">
        <w:rPr>
          <w:rFonts w:ascii="ＭＳ 明朝" w:hAnsi="ＭＳ 明朝" w:hint="eastAsia"/>
          <w:sz w:val="22"/>
          <w:szCs w:val="22"/>
        </w:rPr>
        <w:t>１．適用範囲</w:t>
      </w:r>
    </w:p>
    <w:p w14:paraId="346DAFE6" w14:textId="3723F3E8" w:rsidR="00C22BF7" w:rsidRPr="00FE7229" w:rsidRDefault="00C22BF7" w:rsidP="007A5E42">
      <w:pPr>
        <w:adjustRightInd w:val="0"/>
        <w:snapToGrid w:val="0"/>
        <w:ind w:left="203" w:hangingChars="100" w:hanging="203"/>
        <w:rPr>
          <w:rFonts w:ascii="ＭＳ 明朝" w:hAnsi="ＭＳ 明朝"/>
          <w:sz w:val="22"/>
          <w:szCs w:val="22"/>
        </w:rPr>
      </w:pPr>
      <w:r w:rsidRPr="00FE7229">
        <w:rPr>
          <w:rFonts w:ascii="ＭＳ 明朝" w:hAnsi="ＭＳ 明朝" w:hint="eastAsia"/>
          <w:sz w:val="22"/>
          <w:szCs w:val="22"/>
        </w:rPr>
        <w:t xml:space="preserve">　　この仕様書は、</w:t>
      </w:r>
      <w:r w:rsidR="005B719D" w:rsidRPr="00FE7229">
        <w:rPr>
          <w:rFonts w:ascii="ＭＳ 明朝" w:hAnsi="ＭＳ 明朝" w:hint="eastAsia"/>
          <w:sz w:val="22"/>
          <w:szCs w:val="22"/>
        </w:rPr>
        <w:t>令和</w:t>
      </w:r>
      <w:r w:rsidR="00C65EBF" w:rsidRPr="00FE7229">
        <w:rPr>
          <w:rFonts w:ascii="ＭＳ 明朝" w:hAnsi="ＭＳ 明朝" w:hint="eastAsia"/>
          <w:sz w:val="22"/>
          <w:szCs w:val="22"/>
        </w:rPr>
        <w:t>〇</w:t>
      </w:r>
      <w:r w:rsidRPr="00FE7229">
        <w:rPr>
          <w:rFonts w:ascii="ＭＳ 明朝" w:hAnsi="ＭＳ 明朝" w:hint="eastAsia"/>
          <w:sz w:val="22"/>
          <w:szCs w:val="22"/>
        </w:rPr>
        <w:t>年度に滋賀県が発注する</w:t>
      </w:r>
      <w:r w:rsidR="00D978CE" w:rsidRPr="00FE7229">
        <w:rPr>
          <w:rFonts w:ascii="ＭＳ 明朝" w:hAnsi="ＭＳ 明朝" w:hint="eastAsia"/>
          <w:sz w:val="22"/>
          <w:szCs w:val="22"/>
        </w:rPr>
        <w:t>離職者等再就職訓練事業（知識</w:t>
      </w:r>
      <w:r w:rsidR="00F11F72" w:rsidRPr="00FE7229">
        <w:rPr>
          <w:rFonts w:ascii="ＭＳ 明朝" w:hAnsi="ＭＳ 明朝" w:hint="eastAsia"/>
          <w:sz w:val="22"/>
          <w:szCs w:val="22"/>
        </w:rPr>
        <w:t>等</w:t>
      </w:r>
      <w:r w:rsidR="00D978CE" w:rsidRPr="00FE7229">
        <w:rPr>
          <w:rFonts w:ascii="ＭＳ 明朝" w:hAnsi="ＭＳ 明朝" w:hint="eastAsia"/>
          <w:sz w:val="22"/>
          <w:szCs w:val="22"/>
        </w:rPr>
        <w:t>習得</w:t>
      </w:r>
      <w:r w:rsidR="00454F64" w:rsidRPr="00FE7229">
        <w:rPr>
          <w:rFonts w:ascii="ＭＳ 明朝" w:hAnsi="ＭＳ 明朝" w:hint="eastAsia"/>
          <w:sz w:val="22"/>
          <w:szCs w:val="22"/>
        </w:rPr>
        <w:t>コース</w:t>
      </w:r>
      <w:r w:rsidR="00D978CE" w:rsidRPr="00FE7229">
        <w:rPr>
          <w:rFonts w:ascii="ＭＳ 明朝" w:hAnsi="ＭＳ 明朝" w:hint="eastAsia"/>
          <w:sz w:val="22"/>
          <w:szCs w:val="22"/>
        </w:rPr>
        <w:t>）にかかる</w:t>
      </w:r>
      <w:r w:rsidRPr="00FE7229">
        <w:rPr>
          <w:rFonts w:ascii="ＭＳ 明朝" w:hAnsi="ＭＳ 明朝" w:hint="eastAsia"/>
          <w:sz w:val="22"/>
          <w:szCs w:val="22"/>
        </w:rPr>
        <w:t>委託訓練の業務（以下｢委託業務｣という。）に適用する。</w:t>
      </w:r>
    </w:p>
    <w:p w14:paraId="6F01C838" w14:textId="77777777" w:rsidR="00C22BF7" w:rsidRPr="00FE7229" w:rsidRDefault="00C22BF7" w:rsidP="00C22BF7">
      <w:pPr>
        <w:adjustRightInd w:val="0"/>
        <w:snapToGrid w:val="0"/>
        <w:rPr>
          <w:rFonts w:ascii="ＭＳ 明朝" w:hAnsi="ＭＳ 明朝"/>
          <w:sz w:val="22"/>
          <w:szCs w:val="22"/>
        </w:rPr>
      </w:pPr>
      <w:r w:rsidRPr="00FE7229">
        <w:rPr>
          <w:rFonts w:ascii="ＭＳ 明朝" w:hAnsi="ＭＳ 明朝" w:hint="eastAsia"/>
          <w:sz w:val="22"/>
          <w:szCs w:val="22"/>
        </w:rPr>
        <w:t xml:space="preserve">　　以下、委託者滋賀県知事を「甲」、受託者を「乙」とする。</w:t>
      </w:r>
    </w:p>
    <w:p w14:paraId="326AF8FE" w14:textId="77777777" w:rsidR="00C22BF7" w:rsidRPr="00FE7229" w:rsidRDefault="00C22BF7" w:rsidP="00C22BF7">
      <w:pPr>
        <w:adjustRightInd w:val="0"/>
        <w:snapToGrid w:val="0"/>
        <w:rPr>
          <w:rFonts w:ascii="ＭＳ 明朝" w:hAnsi="ＭＳ 明朝"/>
          <w:sz w:val="22"/>
          <w:szCs w:val="22"/>
        </w:rPr>
      </w:pPr>
    </w:p>
    <w:p w14:paraId="4CDEEA6F" w14:textId="77777777" w:rsidR="00C22BF7" w:rsidRPr="00FE7229" w:rsidRDefault="00C22BF7" w:rsidP="00C22BF7">
      <w:pPr>
        <w:adjustRightInd w:val="0"/>
        <w:snapToGrid w:val="0"/>
        <w:rPr>
          <w:rFonts w:ascii="ＭＳ 明朝" w:hAnsi="ＭＳ 明朝"/>
          <w:sz w:val="22"/>
          <w:szCs w:val="22"/>
        </w:rPr>
      </w:pPr>
      <w:r w:rsidRPr="00FE7229">
        <w:rPr>
          <w:rFonts w:ascii="ＭＳ 明朝" w:hAnsi="ＭＳ 明朝" w:hint="eastAsia"/>
          <w:sz w:val="22"/>
          <w:szCs w:val="22"/>
        </w:rPr>
        <w:t>２．委託業務の目的</w:t>
      </w:r>
    </w:p>
    <w:p w14:paraId="1ED48D14" w14:textId="77777777" w:rsidR="00C22BF7" w:rsidRPr="00FE7229" w:rsidRDefault="00C22BF7" w:rsidP="007A5E42">
      <w:pPr>
        <w:adjustRightInd w:val="0"/>
        <w:snapToGrid w:val="0"/>
        <w:ind w:left="203" w:hangingChars="100" w:hanging="203"/>
        <w:rPr>
          <w:rFonts w:ascii="ＭＳ 明朝" w:hAnsi="ＭＳ 明朝"/>
          <w:sz w:val="22"/>
          <w:szCs w:val="22"/>
        </w:rPr>
      </w:pPr>
      <w:r w:rsidRPr="00FE7229">
        <w:rPr>
          <w:rFonts w:ascii="ＭＳ 明朝" w:hAnsi="ＭＳ 明朝"/>
          <w:sz w:val="22"/>
          <w:szCs w:val="22"/>
        </w:rPr>
        <w:t xml:space="preserve">  </w:t>
      </w:r>
      <w:r w:rsidRPr="00FE7229">
        <w:rPr>
          <w:rFonts w:ascii="ＭＳ 明朝" w:hAnsi="ＭＳ 明朝" w:hint="eastAsia"/>
          <w:sz w:val="22"/>
          <w:szCs w:val="22"/>
        </w:rPr>
        <w:t xml:space="preserve">　委託業務は、離職者に対して職業訓練を実施し、就職を促進することを目的とする。</w:t>
      </w:r>
    </w:p>
    <w:p w14:paraId="5B34E931" w14:textId="77777777" w:rsidR="00C22BF7" w:rsidRPr="00FE7229" w:rsidRDefault="00C22BF7" w:rsidP="00C22BF7">
      <w:pPr>
        <w:adjustRightInd w:val="0"/>
        <w:snapToGrid w:val="0"/>
        <w:rPr>
          <w:rFonts w:ascii="ＭＳ 明朝" w:hAnsi="ＭＳ 明朝"/>
          <w:sz w:val="22"/>
          <w:szCs w:val="22"/>
        </w:rPr>
      </w:pPr>
    </w:p>
    <w:p w14:paraId="17E2EE18" w14:textId="77777777" w:rsidR="00C22BF7" w:rsidRPr="00FE7229" w:rsidRDefault="00C22BF7" w:rsidP="00C22BF7">
      <w:pPr>
        <w:adjustRightInd w:val="0"/>
        <w:snapToGrid w:val="0"/>
        <w:rPr>
          <w:rFonts w:ascii="ＭＳ 明朝" w:hAnsi="ＭＳ 明朝"/>
          <w:sz w:val="22"/>
          <w:szCs w:val="22"/>
        </w:rPr>
      </w:pPr>
      <w:r w:rsidRPr="00FE7229">
        <w:rPr>
          <w:rFonts w:ascii="ＭＳ 明朝" w:hAnsi="ＭＳ 明朝" w:hint="eastAsia"/>
          <w:sz w:val="22"/>
          <w:szCs w:val="22"/>
        </w:rPr>
        <w:t>３．委託業務の内容</w:t>
      </w:r>
    </w:p>
    <w:p w14:paraId="77D4DAC5" w14:textId="2DF36131" w:rsidR="00C22BF7" w:rsidRPr="00FE7229" w:rsidRDefault="007E5C0F" w:rsidP="007A5E42">
      <w:pPr>
        <w:adjustRightInd w:val="0"/>
        <w:snapToGrid w:val="0"/>
        <w:ind w:firstLineChars="100" w:firstLine="203"/>
        <w:rPr>
          <w:rFonts w:ascii="ＭＳ 明朝" w:hAnsi="ＭＳ 明朝"/>
          <w:sz w:val="22"/>
          <w:szCs w:val="22"/>
        </w:rPr>
      </w:pPr>
      <w:r w:rsidRPr="00FE7229">
        <w:rPr>
          <w:rFonts w:ascii="ＭＳ 明朝" w:hAnsi="ＭＳ 明朝"/>
          <w:noProof/>
          <w:sz w:val="22"/>
          <w:szCs w:val="22"/>
        </w:rPr>
        <mc:AlternateContent>
          <mc:Choice Requires="wps">
            <w:drawing>
              <wp:anchor distT="0" distB="0" distL="114300" distR="114300" simplePos="0" relativeHeight="251657216" behindDoc="0" locked="0" layoutInCell="1" allowOverlap="1" wp14:anchorId="3B892C7D" wp14:editId="77380BC2">
                <wp:simplePos x="0" y="0"/>
                <wp:positionH relativeFrom="column">
                  <wp:posOffset>5281295</wp:posOffset>
                </wp:positionH>
                <wp:positionV relativeFrom="paragraph">
                  <wp:posOffset>60960</wp:posOffset>
                </wp:positionV>
                <wp:extent cx="121920" cy="1157605"/>
                <wp:effectExtent l="0" t="0" r="0" b="4445"/>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1920" cy="1157605"/>
                        </a:xfrm>
                        <a:prstGeom prst="rightBrace">
                          <a:avLst>
                            <a:gd name="adj1" fmla="val 7912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09CE0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2" o:spid="_x0000_s1026" type="#_x0000_t88" style="position:absolute;left:0;text-align:left;margin-left:415.85pt;margin-top:4.8pt;width:9.6pt;height:91.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">
                <v:textbox inset="5.85pt,.7pt,5.85pt,.7pt"/>
              </v:shape>
            </w:pict>
          </mc:Fallback>
        </mc:AlternateContent>
      </w:r>
      <w:r w:rsidR="000F5101" w:rsidRPr="00FE7229">
        <w:rPr>
          <w:rFonts w:ascii="ＭＳ 明朝" w:hAnsi="ＭＳ 明朝" w:hint="eastAsia"/>
          <w:sz w:val="22"/>
          <w:szCs w:val="22"/>
        </w:rPr>
        <w:t>（１）</w:t>
      </w:r>
      <w:r w:rsidR="0023049B" w:rsidRPr="00FE7229">
        <w:rPr>
          <w:rFonts w:ascii="ＭＳ 明朝" w:hAnsi="ＭＳ 明朝" w:hint="eastAsia"/>
          <w:sz w:val="22"/>
          <w:szCs w:val="22"/>
        </w:rPr>
        <w:t>職業</w:t>
      </w:r>
      <w:r w:rsidR="00C22BF7" w:rsidRPr="00FE7229">
        <w:rPr>
          <w:rFonts w:ascii="ＭＳ 明朝" w:hAnsi="ＭＳ 明朝" w:hint="eastAsia"/>
          <w:sz w:val="22"/>
          <w:szCs w:val="22"/>
        </w:rPr>
        <w:t>訓練の</w:t>
      </w:r>
      <w:r w:rsidR="000F5101" w:rsidRPr="00FE7229">
        <w:rPr>
          <w:rFonts w:ascii="ＭＳ 明朝" w:hAnsi="ＭＳ 明朝" w:hint="eastAsia"/>
          <w:sz w:val="22"/>
          <w:szCs w:val="22"/>
        </w:rPr>
        <w:t>実施</w:t>
      </w:r>
    </w:p>
    <w:p w14:paraId="3BD99F6B" w14:textId="77777777" w:rsidR="00C22BF7" w:rsidRPr="00FE7229" w:rsidRDefault="00C22BF7" w:rsidP="00C22BF7">
      <w:pPr>
        <w:adjustRightInd w:val="0"/>
        <w:snapToGrid w:val="0"/>
        <w:rPr>
          <w:rFonts w:ascii="ＭＳ 明朝" w:hAnsi="ＭＳ 明朝"/>
          <w:sz w:val="22"/>
          <w:szCs w:val="22"/>
        </w:rPr>
      </w:pPr>
      <w:r w:rsidRPr="00FE7229">
        <w:rPr>
          <w:rFonts w:ascii="ＭＳ 明朝" w:hAnsi="ＭＳ 明朝" w:hint="eastAsia"/>
          <w:sz w:val="22"/>
          <w:szCs w:val="22"/>
        </w:rPr>
        <w:t xml:space="preserve">　　　①　訓練科名</w:t>
      </w:r>
      <w:r w:rsidR="007114BB" w:rsidRPr="00FE7229">
        <w:rPr>
          <w:rFonts w:ascii="ＭＳ 明朝" w:hAnsi="ＭＳ 明朝" w:hint="eastAsia"/>
          <w:sz w:val="22"/>
          <w:szCs w:val="22"/>
        </w:rPr>
        <w:t xml:space="preserve">　　　：</w:t>
      </w:r>
      <w:r w:rsidR="007A5E42" w:rsidRPr="00FE7229">
        <w:rPr>
          <w:rFonts w:ascii="ＭＳ 明朝" w:hAnsi="ＭＳ 明朝" w:hint="eastAsia"/>
          <w:sz w:val="22"/>
          <w:szCs w:val="22"/>
        </w:rPr>
        <w:t xml:space="preserve">　○○○○科</w:t>
      </w:r>
    </w:p>
    <w:p w14:paraId="26C59C6C" w14:textId="5AD5EF8E" w:rsidR="00C22BF7" w:rsidRPr="00FE7229" w:rsidRDefault="007E5C0F" w:rsidP="00C22BF7">
      <w:pPr>
        <w:adjustRightInd w:val="0"/>
        <w:snapToGrid w:val="0"/>
        <w:rPr>
          <w:rFonts w:ascii="ＭＳ 明朝" w:hAnsi="ＭＳ 明朝"/>
          <w:sz w:val="22"/>
          <w:szCs w:val="22"/>
        </w:rPr>
      </w:pPr>
      <w:r w:rsidRPr="00FE7229">
        <w:rPr>
          <w:rFonts w:ascii="ＭＳ 明朝" w:hAnsi="ＭＳ 明朝"/>
          <w:noProof/>
          <w:sz w:val="22"/>
          <w:szCs w:val="22"/>
        </w:rPr>
        <mc:AlternateContent>
          <mc:Choice Requires="wps">
            <w:drawing>
              <wp:anchor distT="0" distB="0" distL="114300" distR="114300" simplePos="0" relativeHeight="251659264" behindDoc="0" locked="0" layoutInCell="1" allowOverlap="1" wp14:anchorId="187C8770" wp14:editId="391D02D9">
                <wp:simplePos x="0" y="0"/>
                <wp:positionH relativeFrom="column">
                  <wp:posOffset>5565775</wp:posOffset>
                </wp:positionH>
                <wp:positionV relativeFrom="paragraph">
                  <wp:posOffset>139700</wp:posOffset>
                </wp:positionV>
                <wp:extent cx="542925" cy="219075"/>
                <wp:effectExtent l="0" t="0" r="9525" b="9525"/>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 cy="219075"/>
                        </a:xfrm>
                        <a:prstGeom prst="rect">
                          <a:avLst/>
                        </a:prstGeom>
                        <a:solidFill>
                          <a:srgbClr val="FFFFFF"/>
                        </a:solidFill>
                        <a:ln w="9525">
                          <a:solidFill>
                            <a:srgbClr val="FFFFFF"/>
                          </a:solidFill>
                          <a:miter lim="800000"/>
                          <a:headEnd/>
                          <a:tailEnd/>
                        </a:ln>
                      </wps:spPr>
                      <wps:txbx>
                        <w:txbxContent>
                          <w:p w14:paraId="68AAF3A5" w14:textId="77777777" w:rsidR="00624EC4" w:rsidRPr="00624EC4" w:rsidRDefault="00624EC4">
                            <w:pPr>
                              <w:rPr>
                                <w:sz w:val="18"/>
                                <w:szCs w:val="18"/>
                              </w:rPr>
                            </w:pPr>
                            <w:r w:rsidRPr="00624EC4">
                              <w:rPr>
                                <w:rFonts w:hint="eastAsia"/>
                                <w:sz w:val="18"/>
                                <w:szCs w:val="18"/>
                              </w:rPr>
                              <w:t>別紙１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7C8770" id="_x0000_t202" coordsize="21600,21600" o:spt="202" path="m,l,21600r21600,l21600,xe">
                <v:stroke joinstyle="miter"/>
                <v:path gradientshapeok="t" o:connecttype="rect"/>
              </v:shapetype>
              <v:shape id="Text Box 13" o:spid="_x0000_s1026" type="#_x0000_t202" style="position:absolute;left:0;text-align:left;margin-left:438.25pt;margin-top:11pt;width:42.75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" strokecolor="white">
                <v:textbox inset="5.85pt,.7pt,5.85pt,.7pt">
                  <w:txbxContent>
                    <w:p w14:paraId="68AAF3A5" w14:textId="77777777" w:rsidR="00624EC4" w:rsidRPr="00624EC4" w:rsidRDefault="00624EC4">
                      <w:pPr>
                        <w:rPr>
                          <w:sz w:val="18"/>
                          <w:szCs w:val="18"/>
                        </w:rPr>
                      </w:pPr>
                      <w:r w:rsidRPr="00624EC4">
                        <w:rPr>
                          <w:rFonts w:hint="eastAsia"/>
                          <w:sz w:val="18"/>
                          <w:szCs w:val="18"/>
                        </w:rPr>
                        <w:t>別紙１</w:t>
                      </w:r>
                    </w:p>
                  </w:txbxContent>
                </v:textbox>
              </v:shape>
            </w:pict>
          </mc:Fallback>
        </mc:AlternateContent>
      </w:r>
      <w:r w:rsidR="00C22BF7" w:rsidRPr="00FE7229">
        <w:rPr>
          <w:rFonts w:ascii="ＭＳ 明朝" w:hAnsi="ＭＳ 明朝"/>
          <w:sz w:val="22"/>
          <w:szCs w:val="22"/>
        </w:rPr>
        <w:t xml:space="preserve">    </w:t>
      </w:r>
      <w:r w:rsidR="00C22BF7" w:rsidRPr="00FE7229">
        <w:rPr>
          <w:rFonts w:ascii="ＭＳ 明朝" w:hAnsi="ＭＳ 明朝" w:hint="eastAsia"/>
          <w:sz w:val="22"/>
          <w:szCs w:val="22"/>
        </w:rPr>
        <w:t xml:space="preserve">　②　訓練実施場所</w:t>
      </w:r>
      <w:r w:rsidR="007114BB" w:rsidRPr="00FE7229">
        <w:rPr>
          <w:rFonts w:ascii="ＭＳ 明朝" w:hAnsi="ＭＳ 明朝" w:hint="eastAsia"/>
          <w:sz w:val="22"/>
          <w:szCs w:val="22"/>
        </w:rPr>
        <w:t xml:space="preserve">　：</w:t>
      </w:r>
      <w:r w:rsidR="007A5E42" w:rsidRPr="00FE7229">
        <w:rPr>
          <w:rFonts w:ascii="ＭＳ 明朝" w:hAnsi="ＭＳ 明朝" w:hint="eastAsia"/>
          <w:sz w:val="22"/>
          <w:szCs w:val="22"/>
        </w:rPr>
        <w:t xml:space="preserve">　○○○○</w:t>
      </w:r>
    </w:p>
    <w:p w14:paraId="060E98D4" w14:textId="4525D1A4" w:rsidR="00C879EB" w:rsidRPr="00FE7229" w:rsidRDefault="00A83882" w:rsidP="007A5E42">
      <w:pPr>
        <w:adjustRightInd w:val="0"/>
        <w:snapToGrid w:val="0"/>
        <w:ind w:firstLineChars="300" w:firstLine="608"/>
        <w:rPr>
          <w:rFonts w:ascii="ＭＳ 明朝" w:hAnsi="ＭＳ 明朝"/>
          <w:sz w:val="22"/>
          <w:szCs w:val="22"/>
        </w:rPr>
      </w:pPr>
      <w:r w:rsidRPr="00FE7229">
        <w:rPr>
          <w:rFonts w:ascii="ＭＳ 明朝" w:hAnsi="ＭＳ 明朝" w:hint="eastAsia"/>
          <w:sz w:val="22"/>
          <w:szCs w:val="22"/>
        </w:rPr>
        <w:t xml:space="preserve">③　訓練期間　　　</w:t>
      </w:r>
      <w:r w:rsidR="00C879EB" w:rsidRPr="00FE7229">
        <w:rPr>
          <w:rFonts w:ascii="ＭＳ 明朝" w:hAnsi="ＭＳ 明朝" w:hint="eastAsia"/>
          <w:sz w:val="22"/>
          <w:szCs w:val="22"/>
        </w:rPr>
        <w:t>：</w:t>
      </w:r>
      <w:r w:rsidR="00454F64" w:rsidRPr="00FE7229">
        <w:rPr>
          <w:rFonts w:ascii="ＭＳ 明朝" w:hAnsi="ＭＳ 明朝" w:hint="eastAsia"/>
          <w:sz w:val="22"/>
          <w:szCs w:val="22"/>
        </w:rPr>
        <w:t xml:space="preserve">　○</w:t>
      </w:r>
      <w:r w:rsidR="00D421BB" w:rsidRPr="00FE7229">
        <w:rPr>
          <w:rFonts w:ascii="ＭＳ 明朝" w:hAnsi="ＭＳ 明朝" w:hint="eastAsia"/>
          <w:sz w:val="22"/>
          <w:szCs w:val="22"/>
        </w:rPr>
        <w:t>か</w:t>
      </w:r>
      <w:r w:rsidR="00454F64" w:rsidRPr="00FE7229">
        <w:rPr>
          <w:rFonts w:ascii="ＭＳ 明朝" w:hAnsi="ＭＳ 明朝" w:hint="eastAsia"/>
          <w:sz w:val="22"/>
          <w:szCs w:val="22"/>
        </w:rPr>
        <w:t>月（　年　月　日～　年　月　日）</w:t>
      </w:r>
    </w:p>
    <w:p w14:paraId="7909BC54" w14:textId="77777777" w:rsidR="00C22BF7" w:rsidRPr="00FE7229" w:rsidRDefault="00C22BF7" w:rsidP="007A5E42">
      <w:pPr>
        <w:adjustRightInd w:val="0"/>
        <w:snapToGrid w:val="0"/>
        <w:ind w:firstLineChars="300" w:firstLine="608"/>
        <w:rPr>
          <w:rFonts w:ascii="ＭＳ 明朝" w:hAnsi="ＭＳ 明朝"/>
          <w:sz w:val="22"/>
          <w:szCs w:val="22"/>
        </w:rPr>
      </w:pPr>
      <w:r w:rsidRPr="00FE7229">
        <w:rPr>
          <w:rFonts w:ascii="ＭＳ 明朝" w:hAnsi="ＭＳ 明朝" w:hint="eastAsia"/>
          <w:sz w:val="22"/>
          <w:szCs w:val="22"/>
        </w:rPr>
        <w:t>④　開始月</w:t>
      </w:r>
      <w:r w:rsidR="007114BB" w:rsidRPr="00FE7229">
        <w:rPr>
          <w:rFonts w:ascii="ＭＳ 明朝" w:hAnsi="ＭＳ 明朝" w:hint="eastAsia"/>
          <w:sz w:val="22"/>
          <w:szCs w:val="22"/>
        </w:rPr>
        <w:t xml:space="preserve">　　　　：</w:t>
      </w:r>
      <w:r w:rsidR="007A5E42" w:rsidRPr="00FE7229">
        <w:rPr>
          <w:rFonts w:ascii="ＭＳ 明朝" w:hAnsi="ＭＳ 明朝" w:hint="eastAsia"/>
          <w:sz w:val="22"/>
          <w:szCs w:val="22"/>
        </w:rPr>
        <w:t xml:space="preserve">　○月</w:t>
      </w:r>
    </w:p>
    <w:p w14:paraId="058ACF04" w14:textId="77777777" w:rsidR="00C22BF7" w:rsidRPr="00FE7229" w:rsidRDefault="00A83882" w:rsidP="003E1B44">
      <w:pPr>
        <w:adjustRightInd w:val="0"/>
        <w:snapToGrid w:val="0"/>
        <w:ind w:rightChars="293" w:right="564" w:firstLineChars="300" w:firstLine="608"/>
        <w:rPr>
          <w:rFonts w:ascii="ＭＳ 明朝" w:hAnsi="ＭＳ 明朝"/>
          <w:sz w:val="22"/>
          <w:szCs w:val="22"/>
        </w:rPr>
      </w:pPr>
      <w:r w:rsidRPr="00FE7229">
        <w:rPr>
          <w:rFonts w:ascii="ＭＳ 明朝" w:hAnsi="ＭＳ 明朝" w:hint="eastAsia"/>
          <w:sz w:val="22"/>
          <w:szCs w:val="22"/>
        </w:rPr>
        <w:t>⑤</w:t>
      </w:r>
      <w:r w:rsidR="00C22BF7" w:rsidRPr="00FE7229">
        <w:rPr>
          <w:rFonts w:ascii="ＭＳ 明朝" w:hAnsi="ＭＳ 明朝" w:hint="eastAsia"/>
          <w:sz w:val="22"/>
          <w:szCs w:val="22"/>
        </w:rPr>
        <w:t xml:space="preserve">　訓練定員</w:t>
      </w:r>
      <w:r w:rsidR="007114BB" w:rsidRPr="00FE7229">
        <w:rPr>
          <w:rFonts w:ascii="ＭＳ 明朝" w:hAnsi="ＭＳ 明朝" w:hint="eastAsia"/>
          <w:sz w:val="22"/>
          <w:szCs w:val="22"/>
        </w:rPr>
        <w:t xml:space="preserve">　　　：</w:t>
      </w:r>
      <w:r w:rsidR="007A5E42" w:rsidRPr="00FE7229">
        <w:rPr>
          <w:rFonts w:ascii="ＭＳ 明朝" w:hAnsi="ＭＳ 明朝" w:hint="eastAsia"/>
          <w:sz w:val="22"/>
          <w:szCs w:val="22"/>
        </w:rPr>
        <w:t xml:space="preserve">　○○人</w:t>
      </w:r>
    </w:p>
    <w:p w14:paraId="39348087" w14:textId="77777777" w:rsidR="00C22BF7" w:rsidRPr="00FE7229" w:rsidRDefault="00C22BF7" w:rsidP="00A83882">
      <w:pPr>
        <w:adjustRightInd w:val="0"/>
        <w:snapToGrid w:val="0"/>
        <w:ind w:firstLineChars="100" w:firstLine="203"/>
        <w:rPr>
          <w:rFonts w:ascii="ＭＳ 明朝" w:hAnsi="ＭＳ 明朝"/>
          <w:sz w:val="22"/>
          <w:szCs w:val="22"/>
        </w:rPr>
      </w:pPr>
      <w:r w:rsidRPr="00FE7229">
        <w:rPr>
          <w:rFonts w:ascii="ＭＳ 明朝" w:hAnsi="ＭＳ 明朝" w:hint="eastAsia"/>
          <w:sz w:val="22"/>
          <w:szCs w:val="22"/>
        </w:rPr>
        <w:t xml:space="preserve">　　</w:t>
      </w:r>
      <w:r w:rsidR="00A83882" w:rsidRPr="00FE7229">
        <w:rPr>
          <w:rFonts w:ascii="ＭＳ 明朝" w:hAnsi="ＭＳ 明朝" w:hint="eastAsia"/>
          <w:sz w:val="22"/>
          <w:szCs w:val="22"/>
        </w:rPr>
        <w:t>⑥</w:t>
      </w:r>
      <w:r w:rsidRPr="00FE7229">
        <w:rPr>
          <w:rFonts w:ascii="ＭＳ 明朝" w:hAnsi="ＭＳ 明朝" w:hint="eastAsia"/>
          <w:sz w:val="22"/>
          <w:szCs w:val="22"/>
        </w:rPr>
        <w:t xml:space="preserve">　</w:t>
      </w:r>
      <w:r w:rsidR="00FD63EF" w:rsidRPr="00FE7229">
        <w:rPr>
          <w:rFonts w:ascii="ＭＳ 明朝" w:hAnsi="ＭＳ 明朝" w:hint="eastAsia"/>
          <w:sz w:val="22"/>
          <w:szCs w:val="22"/>
        </w:rPr>
        <w:t>訓練</w:t>
      </w:r>
      <w:r w:rsidR="00D421BB" w:rsidRPr="00FE7229">
        <w:rPr>
          <w:rFonts w:ascii="ＭＳ 明朝" w:hAnsi="ＭＳ 明朝" w:hint="eastAsia"/>
          <w:sz w:val="22"/>
          <w:szCs w:val="22"/>
        </w:rPr>
        <w:t>設定</w:t>
      </w:r>
      <w:r w:rsidRPr="00FE7229">
        <w:rPr>
          <w:rFonts w:ascii="ＭＳ 明朝" w:hAnsi="ＭＳ 明朝" w:hint="eastAsia"/>
          <w:sz w:val="22"/>
          <w:szCs w:val="22"/>
        </w:rPr>
        <w:t>時間</w:t>
      </w:r>
      <w:r w:rsidR="00A83882" w:rsidRPr="00FE7229">
        <w:rPr>
          <w:rFonts w:ascii="ＭＳ 明朝" w:hAnsi="ＭＳ 明朝" w:hint="eastAsia"/>
          <w:sz w:val="22"/>
          <w:szCs w:val="22"/>
        </w:rPr>
        <w:t xml:space="preserve">　</w:t>
      </w:r>
      <w:r w:rsidR="007114BB" w:rsidRPr="00FE7229">
        <w:rPr>
          <w:rFonts w:ascii="ＭＳ 明朝" w:hAnsi="ＭＳ 明朝" w:hint="eastAsia"/>
          <w:sz w:val="22"/>
          <w:szCs w:val="22"/>
        </w:rPr>
        <w:t>：</w:t>
      </w:r>
      <w:r w:rsidR="007A5E42" w:rsidRPr="00FE7229">
        <w:rPr>
          <w:rFonts w:ascii="ＭＳ 明朝" w:hAnsi="ＭＳ 明朝" w:hint="eastAsia"/>
          <w:szCs w:val="21"/>
        </w:rPr>
        <w:t xml:space="preserve">　○○</w:t>
      </w:r>
      <w:r w:rsidR="00A83882" w:rsidRPr="00FE7229">
        <w:rPr>
          <w:rFonts w:ascii="ＭＳ 明朝" w:hAnsi="ＭＳ 明朝" w:hint="eastAsia"/>
          <w:szCs w:val="21"/>
        </w:rPr>
        <w:t>○</w:t>
      </w:r>
      <w:r w:rsidR="007A5E42" w:rsidRPr="00FE7229">
        <w:rPr>
          <w:rFonts w:ascii="ＭＳ 明朝" w:hAnsi="ＭＳ 明朝" w:hint="eastAsia"/>
          <w:szCs w:val="21"/>
        </w:rPr>
        <w:t>時間</w:t>
      </w:r>
      <w:r w:rsidR="00EB5CD6" w:rsidRPr="00FE7229">
        <w:rPr>
          <w:rFonts w:ascii="ＭＳ 明朝" w:hAnsi="ＭＳ 明朝" w:hint="eastAsia"/>
          <w:szCs w:val="21"/>
        </w:rPr>
        <w:t xml:space="preserve">　</w:t>
      </w:r>
    </w:p>
    <w:p w14:paraId="2E339E19" w14:textId="77777777" w:rsidR="00C22BF7" w:rsidRPr="00FE7229" w:rsidRDefault="00C22BF7" w:rsidP="00A83882">
      <w:pPr>
        <w:adjustRightInd w:val="0"/>
        <w:snapToGrid w:val="0"/>
        <w:ind w:leftChars="399" w:left="768" w:rightChars="-5" w:right="-10" w:firstLineChars="117" w:firstLine="237"/>
        <w:rPr>
          <w:rFonts w:ascii="ＭＳ 明朝" w:hAnsi="ＭＳ 明朝"/>
          <w:sz w:val="22"/>
          <w:szCs w:val="22"/>
        </w:rPr>
      </w:pPr>
      <w:r w:rsidRPr="00FE7229">
        <w:rPr>
          <w:rFonts w:ascii="ＭＳ 明朝" w:hAnsi="ＭＳ 明朝" w:hint="eastAsia"/>
          <w:sz w:val="22"/>
          <w:szCs w:val="22"/>
        </w:rPr>
        <w:t>職業訓練は昼間に行うものとし、訓練時間は1日6時間、週5日を標準として、1</w:t>
      </w:r>
      <w:r w:rsidR="00D421BB" w:rsidRPr="00FE7229">
        <w:rPr>
          <w:rFonts w:ascii="ＭＳ 明朝" w:hAnsi="ＭＳ 明朝" w:hint="eastAsia"/>
          <w:sz w:val="22"/>
          <w:szCs w:val="22"/>
        </w:rPr>
        <w:t>か</w:t>
      </w:r>
      <w:r w:rsidRPr="00FE7229">
        <w:rPr>
          <w:rFonts w:ascii="ＭＳ 明朝" w:hAnsi="ＭＳ 明朝" w:hint="eastAsia"/>
          <w:sz w:val="22"/>
          <w:szCs w:val="22"/>
        </w:rPr>
        <w:t>月あたり108時間を標準とする。</w:t>
      </w:r>
    </w:p>
    <w:p w14:paraId="0D4503DF" w14:textId="77777777" w:rsidR="00C22BF7" w:rsidRPr="00FE7229" w:rsidRDefault="00C22BF7" w:rsidP="00A83882">
      <w:pPr>
        <w:adjustRightInd w:val="0"/>
        <w:snapToGrid w:val="0"/>
        <w:ind w:firstLineChars="497" w:firstLine="1007"/>
        <w:rPr>
          <w:rFonts w:ascii="ＭＳ 明朝" w:hAnsi="ＭＳ 明朝"/>
          <w:sz w:val="22"/>
          <w:szCs w:val="22"/>
        </w:rPr>
      </w:pPr>
      <w:r w:rsidRPr="00FE7229">
        <w:rPr>
          <w:rFonts w:ascii="ＭＳ 明朝" w:hAnsi="ＭＳ 明朝" w:hint="eastAsia"/>
          <w:sz w:val="22"/>
          <w:szCs w:val="22"/>
        </w:rPr>
        <w:t>また、総訓練時間数は、訓練期間（月数）に1</w:t>
      </w:r>
      <w:r w:rsidR="00D421BB" w:rsidRPr="00FE7229">
        <w:rPr>
          <w:rFonts w:ascii="ＭＳ 明朝" w:hAnsi="ＭＳ 明朝" w:hint="eastAsia"/>
          <w:sz w:val="22"/>
          <w:szCs w:val="22"/>
        </w:rPr>
        <w:t>か</w:t>
      </w:r>
      <w:r w:rsidRPr="00FE7229">
        <w:rPr>
          <w:rFonts w:ascii="ＭＳ 明朝" w:hAnsi="ＭＳ 明朝" w:hint="eastAsia"/>
          <w:sz w:val="22"/>
          <w:szCs w:val="22"/>
        </w:rPr>
        <w:t>月あたりの標準時間を乗じた時間とする。</w:t>
      </w:r>
    </w:p>
    <w:p w14:paraId="2BB22CDF" w14:textId="59CAAB84" w:rsidR="007A5E42" w:rsidRPr="00FE7229" w:rsidRDefault="00C22BF7" w:rsidP="00A83882">
      <w:pPr>
        <w:adjustRightInd w:val="0"/>
        <w:snapToGrid w:val="0"/>
        <w:ind w:leftChars="420" w:left="809" w:rightChars="-5" w:right="-10" w:firstLineChars="89" w:firstLine="180"/>
        <w:rPr>
          <w:rFonts w:ascii="ＭＳ 明朝" w:hAnsi="ＭＳ 明朝"/>
          <w:sz w:val="22"/>
          <w:szCs w:val="22"/>
        </w:rPr>
      </w:pPr>
      <w:r w:rsidRPr="00FE7229">
        <w:rPr>
          <w:rFonts w:ascii="ＭＳ 明朝" w:hAnsi="ＭＳ 明朝" w:hint="eastAsia"/>
          <w:sz w:val="22"/>
          <w:szCs w:val="22"/>
        </w:rPr>
        <w:t>なお、訓練時間の算定にあたっては、50分間（休憩時間を除く。）を1時間として算定して差し支えない。</w:t>
      </w:r>
    </w:p>
    <w:p w14:paraId="6D703CF4" w14:textId="77777777" w:rsidR="00C22BF7" w:rsidRPr="00FE7229" w:rsidRDefault="00C22BF7" w:rsidP="00C22BF7">
      <w:pPr>
        <w:adjustRightInd w:val="0"/>
        <w:snapToGrid w:val="0"/>
        <w:rPr>
          <w:rFonts w:ascii="ＭＳ 明朝" w:hAnsi="ＭＳ 明朝"/>
          <w:sz w:val="22"/>
          <w:szCs w:val="22"/>
        </w:rPr>
      </w:pPr>
      <w:r w:rsidRPr="00FE7229">
        <w:rPr>
          <w:rFonts w:ascii="ＭＳ 明朝" w:hAnsi="ＭＳ 明朝"/>
          <w:sz w:val="22"/>
          <w:szCs w:val="22"/>
        </w:rPr>
        <w:t xml:space="preserve">   </w:t>
      </w:r>
      <w:r w:rsidRPr="00FE7229">
        <w:rPr>
          <w:rFonts w:ascii="ＭＳ 明朝" w:hAnsi="ＭＳ 明朝" w:hint="eastAsia"/>
          <w:sz w:val="22"/>
          <w:szCs w:val="22"/>
        </w:rPr>
        <w:t xml:space="preserve"> 　</w:t>
      </w:r>
      <w:r w:rsidR="00A83882" w:rsidRPr="00FE7229">
        <w:rPr>
          <w:rFonts w:ascii="ＭＳ 明朝" w:hAnsi="ＭＳ 明朝" w:hint="eastAsia"/>
          <w:sz w:val="22"/>
          <w:szCs w:val="22"/>
        </w:rPr>
        <w:t>⑦</w:t>
      </w:r>
      <w:r w:rsidRPr="00FE7229">
        <w:rPr>
          <w:rFonts w:ascii="ＭＳ 明朝" w:hAnsi="ＭＳ 明朝" w:hint="eastAsia"/>
          <w:sz w:val="22"/>
          <w:szCs w:val="22"/>
        </w:rPr>
        <w:t xml:space="preserve">　訓練内容および訓練設備・備品</w:t>
      </w:r>
    </w:p>
    <w:p w14:paraId="05DF4399" w14:textId="595D0DFF" w:rsidR="00C22BF7" w:rsidRPr="00FE7229" w:rsidRDefault="00C22BF7" w:rsidP="003E1B44">
      <w:pPr>
        <w:adjustRightInd w:val="0"/>
        <w:snapToGrid w:val="0"/>
        <w:ind w:left="990" w:rightChars="220" w:right="424" w:hangingChars="489" w:hanging="990"/>
        <w:rPr>
          <w:rFonts w:ascii="ＭＳ 明朝" w:hAnsi="ＭＳ 明朝"/>
          <w:sz w:val="22"/>
          <w:szCs w:val="22"/>
        </w:rPr>
      </w:pPr>
      <w:r w:rsidRPr="00FE7229">
        <w:rPr>
          <w:rFonts w:ascii="ＭＳ 明朝" w:hAnsi="ＭＳ 明朝"/>
          <w:sz w:val="22"/>
          <w:szCs w:val="22"/>
        </w:rPr>
        <w:t xml:space="preserve">        </w:t>
      </w:r>
      <w:r w:rsidRPr="00FE7229">
        <w:rPr>
          <w:rFonts w:ascii="ＭＳ 明朝" w:hAnsi="ＭＳ 明朝" w:hint="eastAsia"/>
          <w:sz w:val="22"/>
          <w:szCs w:val="22"/>
        </w:rPr>
        <w:t xml:space="preserve">　別紙</w:t>
      </w:r>
      <w:r w:rsidR="00D421BB" w:rsidRPr="00FE7229">
        <w:rPr>
          <w:rFonts w:ascii="ＭＳ 明朝" w:hAnsi="ＭＳ 明朝" w:hint="eastAsia"/>
          <w:sz w:val="22"/>
          <w:szCs w:val="22"/>
        </w:rPr>
        <w:t>２</w:t>
      </w:r>
      <w:r w:rsidR="009F0E71" w:rsidRPr="00FE7229">
        <w:rPr>
          <w:rFonts w:ascii="ＭＳ 明朝" w:hAnsi="ＭＳ 明朝" w:hint="eastAsia"/>
          <w:sz w:val="22"/>
          <w:szCs w:val="22"/>
        </w:rPr>
        <w:t>「</w:t>
      </w:r>
      <w:r w:rsidR="00FF53BA" w:rsidRPr="00FE7229">
        <w:rPr>
          <w:rFonts w:ascii="ＭＳ 明朝" w:hAnsi="ＭＳ 明朝" w:hint="eastAsia"/>
          <w:sz w:val="22"/>
          <w:szCs w:val="22"/>
        </w:rPr>
        <w:t>訓練カリキュラム」を基本と</w:t>
      </w:r>
      <w:r w:rsidRPr="00FE7229">
        <w:rPr>
          <w:rFonts w:ascii="ＭＳ 明朝" w:hAnsi="ＭＳ 明朝" w:hint="eastAsia"/>
          <w:sz w:val="22"/>
          <w:szCs w:val="22"/>
        </w:rPr>
        <w:t>して実施すること。</w:t>
      </w:r>
    </w:p>
    <w:p w14:paraId="6130E7DF" w14:textId="77777777" w:rsidR="00C22BF7" w:rsidRPr="00FE7229" w:rsidRDefault="00C22BF7" w:rsidP="00A83882">
      <w:pPr>
        <w:adjustRightInd w:val="0"/>
        <w:snapToGrid w:val="0"/>
        <w:ind w:leftChars="420" w:left="809" w:rightChars="-5" w:right="-10" w:firstLineChars="100" w:firstLine="203"/>
        <w:rPr>
          <w:rFonts w:ascii="ＭＳ 明朝" w:hAnsi="ＭＳ 明朝"/>
          <w:sz w:val="22"/>
          <w:szCs w:val="22"/>
        </w:rPr>
      </w:pPr>
      <w:r w:rsidRPr="00FE7229">
        <w:rPr>
          <w:rFonts w:ascii="ＭＳ 明朝" w:hAnsi="ＭＳ 明朝" w:hint="eastAsia"/>
          <w:sz w:val="22"/>
          <w:szCs w:val="22"/>
        </w:rPr>
        <w:t>なお、訓練に必要な設備・備品等については、当該訓練を適切に行うことができると認められるものであり、訓練受講者の数を基準に、乙が準備すること。</w:t>
      </w:r>
    </w:p>
    <w:p w14:paraId="2C3C450F" w14:textId="77777777" w:rsidR="00C22BF7" w:rsidRPr="00FE7229" w:rsidRDefault="00A83882" w:rsidP="007A5E42">
      <w:pPr>
        <w:adjustRightInd w:val="0"/>
        <w:snapToGrid w:val="0"/>
        <w:ind w:firstLineChars="300" w:firstLine="608"/>
        <w:rPr>
          <w:rFonts w:ascii="ＭＳ 明朝" w:hAnsi="ＭＳ 明朝"/>
          <w:sz w:val="22"/>
          <w:szCs w:val="22"/>
        </w:rPr>
      </w:pPr>
      <w:r w:rsidRPr="00FE7229">
        <w:rPr>
          <w:rFonts w:ascii="ＭＳ 明朝" w:hAnsi="ＭＳ 明朝" w:hint="eastAsia"/>
          <w:sz w:val="22"/>
          <w:szCs w:val="22"/>
        </w:rPr>
        <w:t>⑧</w:t>
      </w:r>
      <w:r w:rsidR="00C22BF7" w:rsidRPr="00FE7229">
        <w:rPr>
          <w:rFonts w:ascii="ＭＳ 明朝" w:hAnsi="ＭＳ 明朝" w:hint="eastAsia"/>
          <w:sz w:val="22"/>
          <w:szCs w:val="22"/>
        </w:rPr>
        <w:t xml:space="preserve">　委託業務の実施に伴う業務</w:t>
      </w:r>
    </w:p>
    <w:p w14:paraId="1F320B45" w14:textId="77777777" w:rsidR="00C22BF7" w:rsidRPr="00FE7229" w:rsidRDefault="00C22BF7" w:rsidP="00C22BF7">
      <w:pPr>
        <w:adjustRightInd w:val="0"/>
        <w:snapToGrid w:val="0"/>
        <w:rPr>
          <w:rFonts w:ascii="ＭＳ 明朝" w:hAnsi="ＭＳ 明朝"/>
          <w:sz w:val="22"/>
          <w:szCs w:val="22"/>
        </w:rPr>
      </w:pPr>
      <w:r w:rsidRPr="00FE7229">
        <w:rPr>
          <w:rFonts w:ascii="ＭＳ 明朝" w:hAnsi="ＭＳ 明朝"/>
          <w:sz w:val="22"/>
          <w:szCs w:val="22"/>
        </w:rPr>
        <w:t xml:space="preserve">        </w:t>
      </w:r>
      <w:r w:rsidRPr="00FE7229">
        <w:rPr>
          <w:rFonts w:ascii="ＭＳ 明朝" w:hAnsi="ＭＳ 明朝" w:hint="eastAsia"/>
          <w:sz w:val="22"/>
          <w:szCs w:val="22"/>
        </w:rPr>
        <w:t xml:space="preserve">　別紙</w:t>
      </w:r>
      <w:r w:rsidR="00D421BB" w:rsidRPr="00FE7229">
        <w:rPr>
          <w:rFonts w:ascii="ＭＳ 明朝" w:hAnsi="ＭＳ 明朝" w:hint="eastAsia"/>
          <w:sz w:val="22"/>
          <w:szCs w:val="22"/>
        </w:rPr>
        <w:t>３</w:t>
      </w:r>
      <w:r w:rsidRPr="00FE7229">
        <w:rPr>
          <w:rFonts w:ascii="ＭＳ 明朝" w:hAnsi="ＭＳ 明朝" w:hint="eastAsia"/>
          <w:sz w:val="22"/>
          <w:szCs w:val="22"/>
        </w:rPr>
        <w:t>「委託業務の実施に伴う業務」に記載の業務を行うこと。</w:t>
      </w:r>
    </w:p>
    <w:p w14:paraId="5DE72018" w14:textId="56E85565" w:rsidR="00EF4A66" w:rsidRPr="00FE7229" w:rsidRDefault="00C22BF7" w:rsidP="00C22BF7">
      <w:pPr>
        <w:adjustRightInd w:val="0"/>
        <w:snapToGrid w:val="0"/>
        <w:rPr>
          <w:rFonts w:ascii="ＭＳ 明朝" w:hAnsi="ＭＳ 明朝"/>
          <w:sz w:val="22"/>
          <w:szCs w:val="22"/>
        </w:rPr>
      </w:pPr>
      <w:r w:rsidRPr="00FE7229">
        <w:rPr>
          <w:rFonts w:ascii="ＭＳ 明朝" w:hAnsi="ＭＳ 明朝" w:hint="eastAsia"/>
          <w:sz w:val="22"/>
          <w:szCs w:val="22"/>
        </w:rPr>
        <w:t xml:space="preserve">　</w:t>
      </w:r>
      <w:r w:rsidR="00EF4A66" w:rsidRPr="00FE7229">
        <w:rPr>
          <w:rFonts w:ascii="ＭＳ 明朝" w:hAnsi="ＭＳ 明朝" w:hint="eastAsia"/>
          <w:sz w:val="22"/>
          <w:szCs w:val="22"/>
        </w:rPr>
        <w:t>（２）キャリアコンサルティングの実施とジョブ・カード</w:t>
      </w:r>
      <w:r w:rsidR="00EC5C33" w:rsidRPr="00FE7229">
        <w:rPr>
          <w:rFonts w:ascii="ＭＳ 明朝" w:hAnsi="ＭＳ 明朝" w:hint="eastAsia"/>
          <w:sz w:val="22"/>
          <w:szCs w:val="22"/>
        </w:rPr>
        <w:t>職業</w:t>
      </w:r>
      <w:r w:rsidR="00D421BB" w:rsidRPr="00FE7229">
        <w:rPr>
          <w:rFonts w:ascii="ＭＳ 明朝" w:hAnsi="ＭＳ 明朝" w:hint="eastAsia"/>
          <w:sz w:val="22"/>
          <w:szCs w:val="22"/>
        </w:rPr>
        <w:t>能力証明</w:t>
      </w:r>
      <w:r w:rsidR="00EF4A66" w:rsidRPr="00FE7229">
        <w:rPr>
          <w:rFonts w:ascii="ＭＳ 明朝" w:hAnsi="ＭＳ 明朝" w:hint="eastAsia"/>
          <w:sz w:val="22"/>
          <w:szCs w:val="22"/>
        </w:rPr>
        <w:t>シート交付業務</w:t>
      </w:r>
    </w:p>
    <w:p w14:paraId="06C7243F" w14:textId="2A20F536" w:rsidR="00EF4A66" w:rsidRPr="00FE7229" w:rsidRDefault="00EF4A66" w:rsidP="000F5101">
      <w:pPr>
        <w:adjustRightInd w:val="0"/>
        <w:snapToGrid w:val="0"/>
        <w:ind w:left="606" w:hangingChars="299" w:hanging="606"/>
        <w:rPr>
          <w:rFonts w:ascii="ＭＳ 明朝" w:hAnsi="ＭＳ 明朝"/>
          <w:sz w:val="22"/>
          <w:szCs w:val="22"/>
        </w:rPr>
      </w:pPr>
      <w:r w:rsidRPr="00FE7229">
        <w:rPr>
          <w:rFonts w:ascii="ＭＳ 明朝" w:hAnsi="ＭＳ 明朝" w:hint="eastAsia"/>
          <w:sz w:val="22"/>
          <w:szCs w:val="22"/>
        </w:rPr>
        <w:t xml:space="preserve">　　　　訓練受講者の意向を踏まえながら、効果的な就職支援となるよう</w:t>
      </w:r>
      <w:r w:rsidR="00EB1F36" w:rsidRPr="00FE7229">
        <w:rPr>
          <w:rFonts w:ascii="ＭＳ 明朝" w:hAnsi="ＭＳ 明朝" w:hint="eastAsia"/>
          <w:sz w:val="22"/>
          <w:szCs w:val="22"/>
        </w:rPr>
        <w:t>、</w:t>
      </w:r>
      <w:r w:rsidRPr="00FE7229">
        <w:rPr>
          <w:rFonts w:ascii="ＭＳ 明朝" w:hAnsi="ＭＳ 明朝" w:hint="eastAsia"/>
          <w:sz w:val="22"/>
          <w:szCs w:val="22"/>
        </w:rPr>
        <w:t>適切な時期にジョブ・カードを活用したキャリアコンサルティングを実施</w:t>
      </w:r>
      <w:r w:rsidR="000F5101" w:rsidRPr="00FE7229">
        <w:rPr>
          <w:rFonts w:ascii="ＭＳ 明朝" w:hAnsi="ＭＳ 明朝" w:hint="eastAsia"/>
          <w:sz w:val="22"/>
          <w:szCs w:val="22"/>
        </w:rPr>
        <w:t>し、</w:t>
      </w:r>
      <w:r w:rsidR="00B15EF5" w:rsidRPr="00FE7229">
        <w:rPr>
          <w:rFonts w:ascii="ＭＳ 明朝" w:hAnsi="ＭＳ 明朝" w:hint="eastAsia"/>
          <w:sz w:val="22"/>
          <w:szCs w:val="22"/>
        </w:rPr>
        <w:t>職業能力証明（訓練成果・実務成果）</w:t>
      </w:r>
      <w:r w:rsidR="000F5101" w:rsidRPr="00FE7229">
        <w:rPr>
          <w:rFonts w:ascii="ＭＳ 明朝" w:hAnsi="ＭＳ 明朝" w:hint="eastAsia"/>
          <w:sz w:val="22"/>
          <w:szCs w:val="22"/>
        </w:rPr>
        <w:t>シート（様式</w:t>
      </w:r>
      <w:r w:rsidR="00B15EF5" w:rsidRPr="00FE7229">
        <w:rPr>
          <w:rFonts w:ascii="ＭＳ 明朝" w:hAnsi="ＭＳ 明朝" w:hint="eastAsia"/>
          <w:sz w:val="22"/>
          <w:szCs w:val="22"/>
        </w:rPr>
        <w:t>3-3-2-2</w:t>
      </w:r>
      <w:r w:rsidR="000F5101" w:rsidRPr="00FE7229">
        <w:rPr>
          <w:rFonts w:ascii="ＭＳ 明朝" w:hAnsi="ＭＳ 明朝" w:hint="eastAsia"/>
          <w:sz w:val="22"/>
          <w:szCs w:val="22"/>
        </w:rPr>
        <w:t>）（以下「</w:t>
      </w:r>
      <w:r w:rsidR="00B15EF5" w:rsidRPr="00FE7229">
        <w:rPr>
          <w:rFonts w:ascii="ＭＳ 明朝" w:hAnsi="ＭＳ 明朝" w:hint="eastAsia"/>
          <w:sz w:val="22"/>
          <w:szCs w:val="22"/>
        </w:rPr>
        <w:t>能力証明シート</w:t>
      </w:r>
      <w:r w:rsidR="000F5101" w:rsidRPr="00FE7229">
        <w:rPr>
          <w:rFonts w:ascii="ＭＳ 明朝" w:hAnsi="ＭＳ 明朝" w:hint="eastAsia"/>
          <w:sz w:val="22"/>
          <w:szCs w:val="22"/>
        </w:rPr>
        <w:t>」という。）により能力評価を実施すること。</w:t>
      </w:r>
    </w:p>
    <w:p w14:paraId="20C62B1A" w14:textId="77777777" w:rsidR="001F6FEA" w:rsidRPr="00FE7229" w:rsidRDefault="00EF4A66" w:rsidP="00EF4A66">
      <w:pPr>
        <w:adjustRightInd w:val="0"/>
        <w:snapToGrid w:val="0"/>
        <w:ind w:left="606" w:hangingChars="299" w:hanging="606"/>
        <w:rPr>
          <w:rFonts w:ascii="ＭＳ 明朝" w:hAnsi="ＭＳ 明朝"/>
          <w:sz w:val="22"/>
          <w:szCs w:val="22"/>
        </w:rPr>
      </w:pPr>
      <w:r w:rsidRPr="00FE7229">
        <w:rPr>
          <w:rFonts w:ascii="ＭＳ 明朝" w:hAnsi="ＭＳ 明朝" w:hint="eastAsia"/>
          <w:sz w:val="22"/>
          <w:szCs w:val="22"/>
        </w:rPr>
        <w:t xml:space="preserve">　　　</w:t>
      </w:r>
      <w:r w:rsidR="001F6FEA" w:rsidRPr="00FE7229">
        <w:rPr>
          <w:rFonts w:ascii="ＭＳ 明朝" w:hAnsi="ＭＳ 明朝" w:hint="eastAsia"/>
          <w:sz w:val="22"/>
          <w:szCs w:val="22"/>
        </w:rPr>
        <w:t xml:space="preserve">　</w:t>
      </w:r>
      <w:r w:rsidR="00B15EF5" w:rsidRPr="00FE7229">
        <w:rPr>
          <w:rFonts w:ascii="ＭＳ 明朝" w:hAnsi="ＭＳ 明朝" w:hint="eastAsia"/>
          <w:sz w:val="22"/>
          <w:szCs w:val="22"/>
        </w:rPr>
        <w:t>能力証明シート</w:t>
      </w:r>
      <w:r w:rsidR="001F6FEA" w:rsidRPr="00FE7229">
        <w:rPr>
          <w:rFonts w:ascii="ＭＳ 明朝" w:hAnsi="ＭＳ 明朝" w:hint="eastAsia"/>
          <w:sz w:val="22"/>
          <w:szCs w:val="22"/>
        </w:rPr>
        <w:t>の作成にあたっては、訓練成果が客観的かつ公正に評価されるよう作成すること。</w:t>
      </w:r>
    </w:p>
    <w:p w14:paraId="6D705058" w14:textId="77777777" w:rsidR="001F6FEA" w:rsidRPr="00FE7229" w:rsidRDefault="000F5101" w:rsidP="00EF4A66">
      <w:pPr>
        <w:adjustRightInd w:val="0"/>
        <w:snapToGrid w:val="0"/>
        <w:ind w:left="606" w:hangingChars="299" w:hanging="606"/>
        <w:rPr>
          <w:rFonts w:ascii="ＭＳ 明朝" w:hAnsi="ＭＳ 明朝"/>
          <w:sz w:val="22"/>
          <w:szCs w:val="22"/>
        </w:rPr>
      </w:pPr>
      <w:r w:rsidRPr="00FE7229">
        <w:rPr>
          <w:rFonts w:ascii="ＭＳ 明朝" w:hAnsi="ＭＳ 明朝" w:hint="eastAsia"/>
          <w:sz w:val="22"/>
          <w:szCs w:val="22"/>
        </w:rPr>
        <w:t xml:space="preserve">　　　　</w:t>
      </w:r>
      <w:r w:rsidR="001F6FEA" w:rsidRPr="00FE7229">
        <w:rPr>
          <w:rFonts w:ascii="ＭＳ 明朝" w:hAnsi="ＭＳ 明朝" w:hint="eastAsia"/>
          <w:sz w:val="22"/>
          <w:szCs w:val="22"/>
        </w:rPr>
        <w:t>また、作成した</w:t>
      </w:r>
      <w:r w:rsidR="000C46D3" w:rsidRPr="00FE7229">
        <w:rPr>
          <w:rFonts w:ascii="ＭＳ 明朝" w:hAnsi="ＭＳ 明朝" w:hint="eastAsia"/>
          <w:sz w:val="22"/>
          <w:szCs w:val="22"/>
        </w:rPr>
        <w:t>能力証明</w:t>
      </w:r>
      <w:r w:rsidR="001F6FEA" w:rsidRPr="00FE7229">
        <w:rPr>
          <w:rFonts w:ascii="ＭＳ 明朝" w:hAnsi="ＭＳ 明朝" w:hint="eastAsia"/>
          <w:sz w:val="22"/>
          <w:szCs w:val="22"/>
        </w:rPr>
        <w:t>シートについては、訓練受講者に交付すること。</w:t>
      </w:r>
    </w:p>
    <w:p w14:paraId="08C74040" w14:textId="77777777" w:rsidR="004A36E8" w:rsidRPr="00FE7229" w:rsidRDefault="00C22BF7" w:rsidP="001F6FEA">
      <w:pPr>
        <w:adjustRightInd w:val="0"/>
        <w:snapToGrid w:val="0"/>
        <w:ind w:firstLineChars="100" w:firstLine="203"/>
        <w:rPr>
          <w:rFonts w:ascii="ＭＳ 明朝" w:hAnsi="ＭＳ 明朝"/>
          <w:sz w:val="22"/>
          <w:szCs w:val="22"/>
        </w:rPr>
      </w:pPr>
      <w:r w:rsidRPr="00FE7229">
        <w:rPr>
          <w:rFonts w:ascii="ＭＳ 明朝" w:hAnsi="ＭＳ 明朝" w:hint="eastAsia"/>
          <w:sz w:val="22"/>
          <w:szCs w:val="22"/>
        </w:rPr>
        <w:t>（</w:t>
      </w:r>
      <w:r w:rsidR="001F6FEA" w:rsidRPr="00FE7229">
        <w:rPr>
          <w:rFonts w:ascii="ＭＳ 明朝" w:hAnsi="ＭＳ 明朝" w:hint="eastAsia"/>
          <w:sz w:val="22"/>
          <w:szCs w:val="22"/>
        </w:rPr>
        <w:t>３</w:t>
      </w:r>
      <w:r w:rsidRPr="00FE7229">
        <w:rPr>
          <w:rFonts w:ascii="ＭＳ 明朝" w:hAnsi="ＭＳ 明朝" w:hint="eastAsia"/>
          <w:sz w:val="22"/>
          <w:szCs w:val="22"/>
        </w:rPr>
        <w:t>）就職支援業務</w:t>
      </w:r>
    </w:p>
    <w:p w14:paraId="5EF88986" w14:textId="77777777" w:rsidR="00B26982" w:rsidRPr="00FE7229" w:rsidRDefault="00B26982" w:rsidP="001F6FEA">
      <w:pPr>
        <w:adjustRightInd w:val="0"/>
        <w:snapToGrid w:val="0"/>
        <w:ind w:firstLineChars="100" w:firstLine="203"/>
        <w:rPr>
          <w:rFonts w:ascii="ＭＳ 明朝" w:hAnsi="ＭＳ 明朝"/>
          <w:sz w:val="22"/>
          <w:szCs w:val="22"/>
        </w:rPr>
      </w:pPr>
      <w:r w:rsidRPr="00FE7229">
        <w:rPr>
          <w:rFonts w:ascii="ＭＳ 明朝" w:hAnsi="ＭＳ 明朝" w:hint="eastAsia"/>
          <w:sz w:val="22"/>
          <w:szCs w:val="22"/>
        </w:rPr>
        <w:t xml:space="preserve">　　①　就職支援の実施</w:t>
      </w:r>
    </w:p>
    <w:p w14:paraId="7FC0D54F" w14:textId="79238258" w:rsidR="002549DC" w:rsidRPr="00FE7229" w:rsidRDefault="004A36E8" w:rsidP="007E5C0F">
      <w:pPr>
        <w:adjustRightInd w:val="0"/>
        <w:snapToGrid w:val="0"/>
        <w:ind w:left="849" w:hangingChars="419" w:hanging="849"/>
        <w:rPr>
          <w:rFonts w:ascii="ＭＳ 明朝" w:hAnsi="ＭＳ 明朝"/>
          <w:sz w:val="22"/>
          <w:szCs w:val="22"/>
        </w:rPr>
      </w:pPr>
      <w:r w:rsidRPr="00FE7229">
        <w:rPr>
          <w:rFonts w:ascii="ＭＳ 明朝" w:hAnsi="ＭＳ 明朝" w:hint="eastAsia"/>
          <w:sz w:val="22"/>
          <w:szCs w:val="22"/>
        </w:rPr>
        <w:t xml:space="preserve">　</w:t>
      </w:r>
      <w:r w:rsidR="002549DC" w:rsidRPr="00FE7229">
        <w:rPr>
          <w:rFonts w:ascii="ＭＳ 明朝" w:hAnsi="ＭＳ 明朝" w:hint="eastAsia"/>
          <w:sz w:val="22"/>
          <w:szCs w:val="22"/>
        </w:rPr>
        <w:t xml:space="preserve">　　</w:t>
      </w:r>
      <w:r w:rsidRPr="00FE7229">
        <w:rPr>
          <w:rFonts w:ascii="ＭＳ 明朝" w:hAnsi="ＭＳ 明朝" w:hint="eastAsia"/>
          <w:sz w:val="22"/>
          <w:szCs w:val="22"/>
        </w:rPr>
        <w:t xml:space="preserve">　</w:t>
      </w:r>
      <w:r w:rsidR="00D8097D" w:rsidRPr="00FE7229">
        <w:rPr>
          <w:rFonts w:ascii="ＭＳ 明朝" w:hAnsi="ＭＳ 明朝" w:hint="eastAsia"/>
          <w:sz w:val="22"/>
          <w:szCs w:val="22"/>
        </w:rPr>
        <w:t xml:space="preserve">　</w:t>
      </w:r>
      <w:r w:rsidR="00C22BF7" w:rsidRPr="00FE7229">
        <w:rPr>
          <w:rFonts w:ascii="ＭＳ 明朝" w:hAnsi="ＭＳ 明朝" w:hint="eastAsia"/>
          <w:sz w:val="22"/>
          <w:szCs w:val="22"/>
        </w:rPr>
        <w:t>乙は、</w:t>
      </w:r>
      <w:r w:rsidR="00885C36" w:rsidRPr="00FE7229">
        <w:rPr>
          <w:rFonts w:ascii="ＭＳ 明朝" w:hAnsi="ＭＳ 明朝" w:hint="eastAsia"/>
          <w:sz w:val="22"/>
          <w:szCs w:val="22"/>
        </w:rPr>
        <w:t>就職支援責任者を設置して</w:t>
      </w:r>
      <w:r w:rsidR="00C22BF7" w:rsidRPr="00FE7229">
        <w:rPr>
          <w:rFonts w:ascii="ＭＳ 明朝" w:hAnsi="ＭＳ 明朝" w:hint="eastAsia"/>
          <w:sz w:val="22"/>
          <w:szCs w:val="22"/>
        </w:rPr>
        <w:t>訓練期間中および訓練</w:t>
      </w:r>
      <w:r w:rsidR="00CB2FD3" w:rsidRPr="00FE7229">
        <w:rPr>
          <w:rFonts w:ascii="ＭＳ 明朝" w:hAnsi="ＭＳ 明朝" w:hint="eastAsia"/>
          <w:sz w:val="22"/>
          <w:szCs w:val="22"/>
        </w:rPr>
        <w:t>修</w:t>
      </w:r>
      <w:r w:rsidR="00C22BF7" w:rsidRPr="00FE7229">
        <w:rPr>
          <w:rFonts w:ascii="ＭＳ 明朝" w:hAnsi="ＭＳ 明朝" w:hint="eastAsia"/>
          <w:sz w:val="22"/>
          <w:szCs w:val="22"/>
        </w:rPr>
        <w:t>了の日の翌日から起算して</w:t>
      </w:r>
      <w:r w:rsidR="00D421BB" w:rsidRPr="00FE7229">
        <w:rPr>
          <w:rFonts w:ascii="ＭＳ 明朝" w:hAnsi="ＭＳ 明朝" w:hint="eastAsia"/>
          <w:sz w:val="22"/>
          <w:szCs w:val="22"/>
        </w:rPr>
        <w:t>３か</w:t>
      </w:r>
      <w:r w:rsidR="00C22BF7" w:rsidRPr="00FE7229">
        <w:rPr>
          <w:rFonts w:ascii="ＭＳ 明朝" w:hAnsi="ＭＳ 明朝" w:hint="eastAsia"/>
          <w:sz w:val="22"/>
          <w:szCs w:val="22"/>
        </w:rPr>
        <w:t>月</w:t>
      </w:r>
      <w:r w:rsidR="004F10CB" w:rsidRPr="00FE7229">
        <w:rPr>
          <w:rFonts w:ascii="ＭＳ 明朝" w:hAnsi="ＭＳ 明朝" w:hint="eastAsia"/>
          <w:sz w:val="22"/>
          <w:szCs w:val="22"/>
        </w:rPr>
        <w:t>間</w:t>
      </w:r>
      <w:r w:rsidR="00C22BF7" w:rsidRPr="00FE7229">
        <w:rPr>
          <w:rFonts w:ascii="ＭＳ 明朝" w:hAnsi="ＭＳ 明朝" w:hint="eastAsia"/>
          <w:sz w:val="22"/>
          <w:szCs w:val="22"/>
        </w:rPr>
        <w:t>、訓練受講者および当該職業訓練を修了した訓練受講者（以下「訓練修了者」という。）に対する就職支援を実施すること。その内容は概ね履歴書・職務経歴書の作成指導、面接指導、キャリアコンサルティング、職業相談、求人情報の提供、</w:t>
      </w:r>
      <w:r w:rsidR="00FF37C5" w:rsidRPr="00FE7229">
        <w:rPr>
          <w:rFonts w:ascii="ＭＳ 明朝" w:hAnsi="ＭＳ 明朝" w:hint="eastAsia"/>
          <w:sz w:val="22"/>
          <w:szCs w:val="22"/>
        </w:rPr>
        <w:t>求人開拓・</w:t>
      </w:r>
      <w:r w:rsidR="00C22BF7" w:rsidRPr="00FE7229">
        <w:rPr>
          <w:rFonts w:ascii="ＭＳ 明朝" w:hAnsi="ＭＳ 明朝" w:hint="eastAsia"/>
          <w:sz w:val="22"/>
          <w:szCs w:val="22"/>
        </w:rPr>
        <w:t>職業紹介（無料の職業紹介の届出または許可を受けている場合および有料職業紹介の許可を受けている場合に限る。）等、訓練受講者および訓練修了者の就職促進に資する内容とする。</w:t>
      </w:r>
    </w:p>
    <w:p w14:paraId="23C42CAA" w14:textId="77777777" w:rsidR="00AD0994" w:rsidRPr="00FE7229" w:rsidRDefault="004A36E8" w:rsidP="007E5C0F">
      <w:pPr>
        <w:adjustRightInd w:val="0"/>
        <w:snapToGrid w:val="0"/>
        <w:ind w:left="849" w:hangingChars="419" w:hanging="849"/>
        <w:rPr>
          <w:rFonts w:ascii="ＭＳ 明朝" w:hAnsi="ＭＳ 明朝"/>
          <w:sz w:val="22"/>
          <w:szCs w:val="22"/>
        </w:rPr>
      </w:pPr>
      <w:r w:rsidRPr="00FE7229">
        <w:rPr>
          <w:rFonts w:ascii="ＭＳ 明朝" w:hAnsi="ＭＳ 明朝" w:hint="eastAsia"/>
          <w:sz w:val="22"/>
          <w:szCs w:val="22"/>
        </w:rPr>
        <w:t xml:space="preserve">　　　　</w:t>
      </w:r>
      <w:r w:rsidR="00D8097D" w:rsidRPr="00FE7229">
        <w:rPr>
          <w:rFonts w:ascii="ＭＳ 明朝" w:hAnsi="ＭＳ 明朝" w:hint="eastAsia"/>
          <w:sz w:val="22"/>
          <w:szCs w:val="22"/>
        </w:rPr>
        <w:t xml:space="preserve">　</w:t>
      </w:r>
      <w:r w:rsidR="00D371D5" w:rsidRPr="00FE7229">
        <w:rPr>
          <w:rFonts w:ascii="ＭＳ 明朝" w:hAnsi="ＭＳ 明朝" w:hint="eastAsia"/>
          <w:sz w:val="22"/>
          <w:szCs w:val="22"/>
        </w:rPr>
        <w:t>なお、就職支援責任者は訓練</w:t>
      </w:r>
      <w:r w:rsidR="00D421BB" w:rsidRPr="00FE7229">
        <w:rPr>
          <w:rFonts w:ascii="ＭＳ 明朝" w:hAnsi="ＭＳ 明朝" w:hint="eastAsia"/>
          <w:sz w:val="22"/>
          <w:szCs w:val="22"/>
        </w:rPr>
        <w:t>設定</w:t>
      </w:r>
      <w:r w:rsidR="00D371D5" w:rsidRPr="00FE7229">
        <w:rPr>
          <w:rFonts w:ascii="ＭＳ 明朝" w:hAnsi="ＭＳ 明朝" w:hint="eastAsia"/>
          <w:sz w:val="22"/>
          <w:szCs w:val="22"/>
        </w:rPr>
        <w:t>日数のうち</w:t>
      </w:r>
      <w:r w:rsidR="00D421BB" w:rsidRPr="00FE7229">
        <w:rPr>
          <w:rFonts w:ascii="ＭＳ 明朝" w:hAnsi="ＭＳ 明朝" w:hint="eastAsia"/>
          <w:sz w:val="22"/>
          <w:szCs w:val="22"/>
        </w:rPr>
        <w:t>50</w:t>
      </w:r>
      <w:r w:rsidR="00D371D5" w:rsidRPr="00FE7229">
        <w:rPr>
          <w:rFonts w:ascii="ＭＳ 明朝" w:hAnsi="ＭＳ 明朝" w:hint="eastAsia"/>
          <w:sz w:val="22"/>
          <w:szCs w:val="22"/>
        </w:rPr>
        <w:t>％以上の日数は、当該訓練実施施設にて業務を行うこと</w:t>
      </w:r>
      <w:r w:rsidR="009F0E71" w:rsidRPr="00FE7229">
        <w:rPr>
          <w:rFonts w:ascii="ＭＳ 明朝" w:hAnsi="ＭＳ 明朝" w:hint="eastAsia"/>
          <w:sz w:val="22"/>
          <w:szCs w:val="22"/>
        </w:rPr>
        <w:t>。</w:t>
      </w:r>
    </w:p>
    <w:p w14:paraId="37F23E10" w14:textId="77777777" w:rsidR="00C22BF7" w:rsidRPr="00FE7229" w:rsidRDefault="00B26982" w:rsidP="007E5C0F">
      <w:pPr>
        <w:adjustRightInd w:val="0"/>
        <w:snapToGrid w:val="0"/>
        <w:ind w:firstLineChars="300" w:firstLine="608"/>
        <w:rPr>
          <w:rFonts w:ascii="ＭＳ 明朝" w:hAnsi="ＭＳ 明朝"/>
          <w:sz w:val="22"/>
          <w:szCs w:val="22"/>
        </w:rPr>
      </w:pPr>
      <w:r w:rsidRPr="00FE7229">
        <w:rPr>
          <w:rFonts w:ascii="ＭＳ 明朝" w:hAnsi="ＭＳ 明朝" w:hint="eastAsia"/>
          <w:sz w:val="22"/>
          <w:szCs w:val="22"/>
        </w:rPr>
        <w:t>②</w:t>
      </w:r>
      <w:r w:rsidR="00C22BF7" w:rsidRPr="00FE7229">
        <w:rPr>
          <w:rFonts w:ascii="ＭＳ 明朝" w:hAnsi="ＭＳ 明朝" w:hint="eastAsia"/>
          <w:sz w:val="22"/>
          <w:szCs w:val="22"/>
        </w:rPr>
        <w:t xml:space="preserve">　就職状況の把握</w:t>
      </w:r>
    </w:p>
    <w:p w14:paraId="3BA33697" w14:textId="2FD7B015" w:rsidR="00256CE5" w:rsidRPr="00FE7229" w:rsidRDefault="00C22BF7" w:rsidP="008648DF">
      <w:pPr>
        <w:adjustRightInd w:val="0"/>
        <w:snapToGrid w:val="0"/>
        <w:ind w:left="810" w:hangingChars="400" w:hanging="810"/>
        <w:rPr>
          <w:rFonts w:ascii="ＭＳ 明朝" w:hAnsi="ＭＳ 明朝"/>
          <w:sz w:val="22"/>
          <w:szCs w:val="22"/>
        </w:rPr>
      </w:pPr>
      <w:r w:rsidRPr="00FE7229">
        <w:rPr>
          <w:rFonts w:ascii="ＭＳ 明朝" w:hAnsi="ＭＳ 明朝"/>
          <w:sz w:val="22"/>
          <w:szCs w:val="22"/>
        </w:rPr>
        <w:t xml:space="preserve">        </w:t>
      </w:r>
      <w:r w:rsidRPr="00FE7229">
        <w:rPr>
          <w:rFonts w:ascii="ＭＳ 明朝" w:hAnsi="ＭＳ 明朝" w:hint="eastAsia"/>
          <w:sz w:val="22"/>
          <w:szCs w:val="22"/>
        </w:rPr>
        <w:t xml:space="preserve">　乙は、訓練修了者および就職のために中途退校した者（以下「就職退校者」という。）の就職状況（就職退校者の場合は、退校時の就職状況）について、訓練修了者または就職退校者からの書面により把握を行う。</w:t>
      </w:r>
    </w:p>
    <w:p w14:paraId="7F720223" w14:textId="77777777" w:rsidR="00C22BF7" w:rsidRPr="00FE7229" w:rsidRDefault="00C22BF7" w:rsidP="00256CE5">
      <w:pPr>
        <w:adjustRightInd w:val="0"/>
        <w:snapToGrid w:val="0"/>
        <w:ind w:leftChars="417" w:left="803" w:firstLineChars="100" w:firstLine="203"/>
        <w:rPr>
          <w:rFonts w:ascii="ＭＳ 明朝" w:hAnsi="ＭＳ 明朝"/>
          <w:sz w:val="22"/>
          <w:szCs w:val="22"/>
        </w:rPr>
      </w:pPr>
      <w:r w:rsidRPr="00FE7229">
        <w:rPr>
          <w:rFonts w:ascii="ＭＳ 明朝" w:hAnsi="ＭＳ 明朝" w:hint="eastAsia"/>
          <w:sz w:val="22"/>
          <w:szCs w:val="22"/>
        </w:rPr>
        <w:lastRenderedPageBreak/>
        <w:t>ア　就職退校者　：　退校した時点</w:t>
      </w:r>
    </w:p>
    <w:tbl>
      <w:tblPr>
        <w:tblpPr w:leftFromText="142" w:rightFromText="142" w:vertAnchor="page" w:horzAnchor="margin" w:tblpXSpec="right" w:tblpY="15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5670"/>
      </w:tblGrid>
      <w:tr w:rsidR="00FE7229" w:rsidRPr="00FE7229" w14:paraId="153936F4" w14:textId="77777777" w:rsidTr="008648DF">
        <w:tc>
          <w:tcPr>
            <w:tcW w:w="817" w:type="dxa"/>
            <w:shd w:val="clear" w:color="auto" w:fill="auto"/>
          </w:tcPr>
          <w:p w14:paraId="31598D1F" w14:textId="77777777" w:rsidR="008648DF" w:rsidRPr="00FE7229" w:rsidRDefault="008648DF" w:rsidP="008648DF">
            <w:pPr>
              <w:adjustRightInd w:val="0"/>
              <w:snapToGrid w:val="0"/>
              <w:jc w:val="center"/>
              <w:rPr>
                <w:rFonts w:ascii="ＭＳ 明朝" w:hAnsi="ＭＳ 明朝"/>
                <w:sz w:val="22"/>
                <w:szCs w:val="22"/>
              </w:rPr>
            </w:pPr>
          </w:p>
        </w:tc>
        <w:tc>
          <w:tcPr>
            <w:tcW w:w="5670" w:type="dxa"/>
            <w:shd w:val="clear" w:color="auto" w:fill="auto"/>
          </w:tcPr>
          <w:p w14:paraId="5387A106" w14:textId="77777777" w:rsidR="008648DF" w:rsidRPr="00FE7229" w:rsidRDefault="008648DF" w:rsidP="008648DF">
            <w:pPr>
              <w:adjustRightInd w:val="0"/>
              <w:snapToGrid w:val="0"/>
              <w:jc w:val="center"/>
              <w:rPr>
                <w:rFonts w:ascii="ＭＳ 明朝" w:hAnsi="ＭＳ 明朝"/>
                <w:sz w:val="22"/>
                <w:szCs w:val="22"/>
              </w:rPr>
            </w:pPr>
            <w:r w:rsidRPr="00FE7229">
              <w:rPr>
                <w:rFonts w:ascii="ＭＳ 明朝" w:hAnsi="ＭＳ 明朝" w:hint="eastAsia"/>
                <w:sz w:val="22"/>
                <w:szCs w:val="22"/>
              </w:rPr>
              <w:t>把握時期</w:t>
            </w:r>
          </w:p>
        </w:tc>
      </w:tr>
      <w:tr w:rsidR="00FE7229" w:rsidRPr="00FE7229" w14:paraId="73F0F445" w14:textId="77777777" w:rsidTr="008648DF">
        <w:tc>
          <w:tcPr>
            <w:tcW w:w="817" w:type="dxa"/>
            <w:shd w:val="clear" w:color="auto" w:fill="auto"/>
            <w:vAlign w:val="center"/>
          </w:tcPr>
          <w:p w14:paraId="4EFDE4F7" w14:textId="77777777" w:rsidR="008648DF" w:rsidRPr="00FE7229" w:rsidRDefault="008648DF" w:rsidP="008648DF">
            <w:pPr>
              <w:adjustRightInd w:val="0"/>
              <w:snapToGrid w:val="0"/>
              <w:jc w:val="center"/>
              <w:rPr>
                <w:rFonts w:ascii="ＭＳ 明朝" w:hAnsi="ＭＳ 明朝"/>
                <w:sz w:val="22"/>
                <w:szCs w:val="22"/>
              </w:rPr>
            </w:pPr>
            <w:r w:rsidRPr="00FE7229">
              <w:rPr>
                <w:rFonts w:ascii="ＭＳ 明朝" w:hAnsi="ＭＳ 明朝" w:hint="eastAsia"/>
                <w:sz w:val="22"/>
                <w:szCs w:val="22"/>
              </w:rPr>
              <w:t>1回目</w:t>
            </w:r>
          </w:p>
        </w:tc>
        <w:tc>
          <w:tcPr>
            <w:tcW w:w="5670" w:type="dxa"/>
            <w:shd w:val="clear" w:color="auto" w:fill="auto"/>
          </w:tcPr>
          <w:p w14:paraId="7D45A5A7" w14:textId="77777777" w:rsidR="008648DF" w:rsidRPr="00FE7229" w:rsidRDefault="008648DF" w:rsidP="008648DF">
            <w:pPr>
              <w:adjustRightInd w:val="0"/>
              <w:snapToGrid w:val="0"/>
              <w:rPr>
                <w:rFonts w:ascii="ＭＳ 明朝" w:hAnsi="ＭＳ 明朝"/>
                <w:sz w:val="22"/>
                <w:szCs w:val="22"/>
              </w:rPr>
            </w:pPr>
            <w:r w:rsidRPr="00FE7229">
              <w:rPr>
                <w:rFonts w:ascii="ＭＳ 明朝" w:hAnsi="ＭＳ 明朝" w:hint="eastAsia"/>
                <w:sz w:val="22"/>
                <w:szCs w:val="22"/>
              </w:rPr>
              <w:t>訓練修了の時点</w:t>
            </w:r>
          </w:p>
        </w:tc>
      </w:tr>
      <w:tr w:rsidR="00FE7229" w:rsidRPr="00FE7229" w14:paraId="6C4F8B0F" w14:textId="77777777" w:rsidTr="008648DF">
        <w:tc>
          <w:tcPr>
            <w:tcW w:w="817" w:type="dxa"/>
            <w:shd w:val="clear" w:color="auto" w:fill="auto"/>
            <w:vAlign w:val="center"/>
          </w:tcPr>
          <w:p w14:paraId="7DD7FDF6" w14:textId="77777777" w:rsidR="008648DF" w:rsidRPr="00FE7229" w:rsidRDefault="008648DF" w:rsidP="008648DF">
            <w:pPr>
              <w:adjustRightInd w:val="0"/>
              <w:snapToGrid w:val="0"/>
              <w:jc w:val="center"/>
              <w:rPr>
                <w:rFonts w:ascii="ＭＳ 明朝" w:hAnsi="ＭＳ 明朝"/>
                <w:sz w:val="22"/>
                <w:szCs w:val="22"/>
              </w:rPr>
            </w:pPr>
            <w:r w:rsidRPr="00FE7229">
              <w:rPr>
                <w:rFonts w:ascii="ＭＳ 明朝" w:hAnsi="ＭＳ 明朝" w:hint="eastAsia"/>
                <w:sz w:val="22"/>
                <w:szCs w:val="22"/>
              </w:rPr>
              <w:t>2回目</w:t>
            </w:r>
          </w:p>
        </w:tc>
        <w:tc>
          <w:tcPr>
            <w:tcW w:w="5670" w:type="dxa"/>
            <w:shd w:val="clear" w:color="auto" w:fill="auto"/>
          </w:tcPr>
          <w:p w14:paraId="6236D328" w14:textId="77777777" w:rsidR="008648DF" w:rsidRPr="00FE7229" w:rsidRDefault="008648DF" w:rsidP="008648DF">
            <w:pPr>
              <w:adjustRightInd w:val="0"/>
              <w:snapToGrid w:val="0"/>
              <w:rPr>
                <w:rFonts w:ascii="ＭＳ 明朝" w:hAnsi="ＭＳ 明朝"/>
                <w:sz w:val="22"/>
                <w:szCs w:val="22"/>
              </w:rPr>
            </w:pPr>
            <w:r w:rsidRPr="00FE7229">
              <w:rPr>
                <w:rFonts w:ascii="ＭＳ 明朝" w:hAnsi="ＭＳ 明朝" w:hint="eastAsia"/>
                <w:sz w:val="22"/>
                <w:szCs w:val="22"/>
              </w:rPr>
              <w:t>訓練修了日の翌日から起算して1か月後の時点</w:t>
            </w:r>
          </w:p>
        </w:tc>
      </w:tr>
      <w:tr w:rsidR="00FE7229" w:rsidRPr="00FE7229" w14:paraId="01108FD5" w14:textId="77777777" w:rsidTr="008648DF">
        <w:tc>
          <w:tcPr>
            <w:tcW w:w="817" w:type="dxa"/>
            <w:shd w:val="clear" w:color="auto" w:fill="auto"/>
            <w:vAlign w:val="center"/>
          </w:tcPr>
          <w:p w14:paraId="42969D02" w14:textId="77777777" w:rsidR="008648DF" w:rsidRPr="00FE7229" w:rsidRDefault="008648DF" w:rsidP="008648DF">
            <w:pPr>
              <w:adjustRightInd w:val="0"/>
              <w:snapToGrid w:val="0"/>
              <w:jc w:val="center"/>
              <w:rPr>
                <w:rFonts w:ascii="ＭＳ 明朝" w:hAnsi="ＭＳ 明朝"/>
                <w:sz w:val="22"/>
                <w:szCs w:val="22"/>
              </w:rPr>
            </w:pPr>
            <w:r w:rsidRPr="00FE7229">
              <w:rPr>
                <w:rFonts w:ascii="ＭＳ 明朝" w:hAnsi="ＭＳ 明朝" w:hint="eastAsia"/>
                <w:sz w:val="22"/>
                <w:szCs w:val="22"/>
              </w:rPr>
              <w:t>3回目</w:t>
            </w:r>
          </w:p>
        </w:tc>
        <w:tc>
          <w:tcPr>
            <w:tcW w:w="5670" w:type="dxa"/>
            <w:shd w:val="clear" w:color="auto" w:fill="auto"/>
          </w:tcPr>
          <w:p w14:paraId="2712388F" w14:textId="77777777" w:rsidR="008648DF" w:rsidRPr="00FE7229" w:rsidRDefault="008648DF" w:rsidP="008648DF">
            <w:pPr>
              <w:adjustRightInd w:val="0"/>
              <w:snapToGrid w:val="0"/>
              <w:rPr>
                <w:rFonts w:ascii="ＭＳ 明朝" w:hAnsi="ＭＳ 明朝"/>
                <w:sz w:val="22"/>
                <w:szCs w:val="22"/>
              </w:rPr>
            </w:pPr>
            <w:r w:rsidRPr="00FE7229">
              <w:rPr>
                <w:rFonts w:ascii="ＭＳ 明朝" w:hAnsi="ＭＳ 明朝" w:hint="eastAsia"/>
                <w:sz w:val="22"/>
                <w:szCs w:val="22"/>
              </w:rPr>
              <w:t>訓練修了日の翌日から起算して3か月後の時点</w:t>
            </w:r>
          </w:p>
        </w:tc>
      </w:tr>
    </w:tbl>
    <w:p w14:paraId="129516A5" w14:textId="77777777" w:rsidR="00C22BF7" w:rsidRPr="00FE7229" w:rsidRDefault="00C22BF7" w:rsidP="00256CE5">
      <w:pPr>
        <w:adjustRightInd w:val="0"/>
        <w:snapToGrid w:val="0"/>
        <w:ind w:leftChars="420" w:left="809" w:firstLineChars="98" w:firstLine="198"/>
        <w:rPr>
          <w:rFonts w:ascii="ＭＳ 明朝" w:hAnsi="ＭＳ 明朝"/>
          <w:sz w:val="22"/>
          <w:szCs w:val="22"/>
        </w:rPr>
      </w:pPr>
      <w:r w:rsidRPr="00FE7229">
        <w:rPr>
          <w:rFonts w:ascii="ＭＳ 明朝" w:hAnsi="ＭＳ 明朝" w:hint="eastAsia"/>
          <w:sz w:val="22"/>
          <w:szCs w:val="22"/>
        </w:rPr>
        <w:t>イ　訓練修了者　：</w:t>
      </w:r>
    </w:p>
    <w:p w14:paraId="7C926E56" w14:textId="77777777" w:rsidR="00C22BF7" w:rsidRPr="00FE7229" w:rsidRDefault="00C22BF7" w:rsidP="00C22BF7">
      <w:pPr>
        <w:adjustRightInd w:val="0"/>
        <w:snapToGrid w:val="0"/>
        <w:rPr>
          <w:rFonts w:ascii="ＭＳ 明朝" w:hAnsi="ＭＳ 明朝"/>
          <w:sz w:val="22"/>
          <w:szCs w:val="22"/>
        </w:rPr>
      </w:pPr>
    </w:p>
    <w:p w14:paraId="189FD481" w14:textId="77777777" w:rsidR="00D8097D" w:rsidRPr="00FE7229" w:rsidRDefault="00D8097D" w:rsidP="00C22BF7">
      <w:pPr>
        <w:adjustRightInd w:val="0"/>
        <w:snapToGrid w:val="0"/>
        <w:rPr>
          <w:rFonts w:ascii="ＭＳ 明朝" w:hAnsi="ＭＳ 明朝"/>
          <w:sz w:val="22"/>
          <w:szCs w:val="22"/>
        </w:rPr>
      </w:pPr>
    </w:p>
    <w:p w14:paraId="46A804B2" w14:textId="77777777" w:rsidR="00D8097D" w:rsidRPr="00FE7229" w:rsidRDefault="00D8097D" w:rsidP="00C22BF7">
      <w:pPr>
        <w:adjustRightInd w:val="0"/>
        <w:snapToGrid w:val="0"/>
        <w:rPr>
          <w:rFonts w:ascii="ＭＳ 明朝" w:hAnsi="ＭＳ 明朝"/>
          <w:sz w:val="22"/>
          <w:szCs w:val="22"/>
        </w:rPr>
      </w:pPr>
    </w:p>
    <w:p w14:paraId="36C90478" w14:textId="77777777" w:rsidR="00256CE5" w:rsidRPr="00FE7229" w:rsidRDefault="00256CE5" w:rsidP="007A5E42">
      <w:pPr>
        <w:adjustRightInd w:val="0"/>
        <w:snapToGrid w:val="0"/>
        <w:rPr>
          <w:rFonts w:ascii="ＭＳ 明朝" w:hAnsi="ＭＳ 明朝"/>
          <w:sz w:val="22"/>
          <w:szCs w:val="22"/>
        </w:rPr>
      </w:pPr>
    </w:p>
    <w:p w14:paraId="24F53111" w14:textId="510FA18C" w:rsidR="00D56FF8" w:rsidRPr="009C2381" w:rsidRDefault="00D56FF8" w:rsidP="00D56FF8">
      <w:pPr>
        <w:adjustRightInd w:val="0"/>
        <w:snapToGrid w:val="0"/>
        <w:ind w:leftChars="295" w:left="845" w:hangingChars="137" w:hanging="277"/>
        <w:rPr>
          <w:rFonts w:ascii="ＭＳ 明朝" w:hAnsi="ＭＳ 明朝"/>
          <w:sz w:val="22"/>
          <w:szCs w:val="22"/>
        </w:rPr>
      </w:pPr>
      <w:r w:rsidRPr="009C2381">
        <w:rPr>
          <w:rFonts w:ascii="ＭＳ 明朝" w:hAnsi="ＭＳ 明朝" w:hint="eastAsia"/>
          <w:sz w:val="22"/>
          <w:szCs w:val="22"/>
        </w:rPr>
        <w:t>③　追跡困難者の就職状況の確認</w:t>
      </w:r>
    </w:p>
    <w:p w14:paraId="6D6813B1" w14:textId="77777777" w:rsidR="00D56FF8" w:rsidRPr="009C2381" w:rsidRDefault="00D56FF8" w:rsidP="00D56FF8">
      <w:pPr>
        <w:adjustRightInd w:val="0"/>
        <w:snapToGrid w:val="0"/>
        <w:ind w:leftChars="440" w:left="847" w:firstLineChars="137" w:firstLine="277"/>
        <w:rPr>
          <w:rFonts w:ascii="ＭＳ 明朝" w:hAnsi="ＭＳ 明朝"/>
          <w:sz w:val="22"/>
          <w:szCs w:val="22"/>
        </w:rPr>
      </w:pPr>
      <w:r w:rsidRPr="009C2381">
        <w:rPr>
          <w:rFonts w:ascii="ＭＳ 明朝" w:hAnsi="ＭＳ 明朝" w:hint="eastAsia"/>
          <w:sz w:val="22"/>
          <w:szCs w:val="22"/>
        </w:rPr>
        <w:t>乙は、後記９の（２）に定める就職支援経費就職率の算定にあたり、就職状況が追跡困難又は未回答となっている訓練修了者について、公共職業安定所の保有する情報により対象就職者であることの確認を希望する場合、乙が訓練生から回収した就職状況等報告書の回収率が</w:t>
      </w:r>
      <w:r w:rsidRPr="009C2381">
        <w:rPr>
          <w:rFonts w:ascii="ＭＳ 明朝" w:hAnsi="ＭＳ 明朝"/>
          <w:sz w:val="22"/>
          <w:szCs w:val="22"/>
        </w:rPr>
        <w:t>80％以上の場合かつ以下のイ、ロのいずれかに該当する場合に限り、甲を通じて公共職業安定所に照会することができる。</w:t>
      </w:r>
    </w:p>
    <w:p w14:paraId="4CC8682F" w14:textId="77777777" w:rsidR="00D56FF8" w:rsidRPr="009C2381" w:rsidRDefault="00D56FF8" w:rsidP="00D56FF8">
      <w:pPr>
        <w:adjustRightInd w:val="0"/>
        <w:snapToGrid w:val="0"/>
        <w:ind w:leftChars="583" w:left="1555" w:hangingChars="214" w:hanging="433"/>
        <w:rPr>
          <w:rFonts w:ascii="ＭＳ 明朝" w:hAnsi="ＭＳ 明朝"/>
          <w:sz w:val="22"/>
          <w:szCs w:val="22"/>
        </w:rPr>
      </w:pPr>
      <w:r w:rsidRPr="009C2381">
        <w:rPr>
          <w:rFonts w:ascii="ＭＳ 明朝" w:hAnsi="ＭＳ 明朝" w:hint="eastAsia"/>
          <w:sz w:val="22"/>
          <w:szCs w:val="22"/>
        </w:rPr>
        <w:t>イ　就職支援経費就職率が</w:t>
      </w:r>
      <w:r w:rsidRPr="009C2381">
        <w:rPr>
          <w:rFonts w:ascii="ＭＳ 明朝" w:hAnsi="ＭＳ 明朝"/>
          <w:sz w:val="22"/>
          <w:szCs w:val="22"/>
        </w:rPr>
        <w:t>60％未満であり、確認を希望する者が就職支援経費の対象就職者に該当すると、就職支援経費就職率が60％以上となる場合</w:t>
      </w:r>
    </w:p>
    <w:p w14:paraId="3F51A8B8" w14:textId="77777777" w:rsidR="00D56FF8" w:rsidRPr="009C2381" w:rsidRDefault="00D56FF8" w:rsidP="00D56FF8">
      <w:pPr>
        <w:adjustRightInd w:val="0"/>
        <w:snapToGrid w:val="0"/>
        <w:ind w:leftChars="583" w:left="1555" w:hangingChars="214" w:hanging="433"/>
        <w:rPr>
          <w:rFonts w:ascii="ＭＳ 明朝" w:hAnsi="ＭＳ 明朝"/>
          <w:sz w:val="22"/>
          <w:szCs w:val="22"/>
        </w:rPr>
      </w:pPr>
      <w:r w:rsidRPr="009C2381">
        <w:rPr>
          <w:rFonts w:ascii="ＭＳ 明朝" w:hAnsi="ＭＳ 明朝" w:hint="eastAsia"/>
          <w:sz w:val="22"/>
          <w:szCs w:val="22"/>
        </w:rPr>
        <w:t>ロ　就職支援経費就職率が</w:t>
      </w:r>
      <w:r w:rsidRPr="009C2381">
        <w:rPr>
          <w:rFonts w:ascii="ＭＳ 明朝" w:hAnsi="ＭＳ 明朝"/>
          <w:sz w:val="22"/>
          <w:szCs w:val="22"/>
        </w:rPr>
        <w:t>60％以上80％未満であり、確認を希望する者が就職支援経費の対象就職者に該当すると、就職支援経費就職率が80％以上となる場合</w:t>
      </w:r>
    </w:p>
    <w:p w14:paraId="3AC265EC" w14:textId="77777777" w:rsidR="00D56FF8" w:rsidRPr="00FE7229" w:rsidRDefault="00D56FF8" w:rsidP="00D56FF8">
      <w:pPr>
        <w:adjustRightInd w:val="0"/>
        <w:snapToGrid w:val="0"/>
        <w:ind w:leftChars="440" w:left="847" w:firstLineChars="137" w:firstLine="277"/>
        <w:rPr>
          <w:rFonts w:ascii="ＭＳ 明朝" w:hAnsi="ＭＳ 明朝"/>
          <w:sz w:val="22"/>
          <w:szCs w:val="22"/>
        </w:rPr>
      </w:pPr>
      <w:r w:rsidRPr="009C2381">
        <w:rPr>
          <w:rFonts w:ascii="ＭＳ 明朝" w:hAnsi="ＭＳ 明朝" w:hint="eastAsia"/>
          <w:sz w:val="22"/>
          <w:szCs w:val="22"/>
        </w:rPr>
        <w:t>なお、</w:t>
      </w:r>
      <w:bookmarkStart w:id="0" w:name="_Hlk163987792"/>
      <w:r w:rsidRPr="009C2381">
        <w:rPr>
          <w:rFonts w:ascii="ＭＳ 明朝" w:hAnsi="ＭＳ 明朝" w:hint="eastAsia"/>
          <w:sz w:val="22"/>
          <w:szCs w:val="22"/>
        </w:rPr>
        <w:t>照会を希望する場合は、訓練終了日の翌日から起算して</w:t>
      </w:r>
      <w:r w:rsidRPr="009C2381">
        <w:rPr>
          <w:rFonts w:ascii="ＭＳ 明朝" w:hAnsi="ＭＳ 明朝"/>
          <w:sz w:val="22"/>
          <w:szCs w:val="22"/>
        </w:rPr>
        <w:t>100日以内に</w:t>
      </w:r>
      <w:bookmarkEnd w:id="0"/>
      <w:r w:rsidRPr="009C2381">
        <w:rPr>
          <w:rFonts w:ascii="ＭＳ 明朝" w:hAnsi="ＭＳ 明朝" w:hint="eastAsia"/>
          <w:sz w:val="22"/>
          <w:szCs w:val="22"/>
        </w:rPr>
        <w:t>、就職状況の暫定的な把握結果を甲に報告し、この際、乙は確認を希望する訓練修了者が追跡困難等となった経緯に係る報告書を併せて提出すること。</w:t>
      </w:r>
    </w:p>
    <w:p w14:paraId="58BD4755" w14:textId="4445B6CE" w:rsidR="00256CE5" w:rsidRPr="00FE7229" w:rsidRDefault="00D56FF8" w:rsidP="00D56FF8">
      <w:pPr>
        <w:adjustRightInd w:val="0"/>
        <w:snapToGrid w:val="0"/>
        <w:rPr>
          <w:rFonts w:ascii="ＭＳ 明朝" w:hAnsi="ＭＳ 明朝"/>
          <w:sz w:val="22"/>
          <w:szCs w:val="22"/>
        </w:rPr>
      </w:pPr>
      <w:r w:rsidRPr="00FE7229">
        <w:rPr>
          <w:rFonts w:ascii="ＭＳ 明朝" w:hAnsi="ＭＳ 明朝" w:hint="eastAsia"/>
          <w:sz w:val="22"/>
          <w:szCs w:val="22"/>
        </w:rPr>
        <w:t xml:space="preserve">　　　</w:t>
      </w:r>
      <w:r w:rsidRPr="009C2381">
        <w:rPr>
          <w:rFonts w:ascii="ＭＳ 明朝" w:hAnsi="ＭＳ 明朝" w:hint="eastAsia"/>
          <w:sz w:val="22"/>
          <w:szCs w:val="22"/>
        </w:rPr>
        <w:t>④</w:t>
      </w:r>
      <w:r w:rsidR="00D8097D" w:rsidRPr="00FE7229">
        <w:rPr>
          <w:rFonts w:ascii="ＭＳ 明朝" w:hAnsi="ＭＳ 明朝" w:hint="eastAsia"/>
          <w:sz w:val="22"/>
          <w:szCs w:val="22"/>
        </w:rPr>
        <w:t xml:space="preserve">　</w:t>
      </w:r>
      <w:r w:rsidR="002549DC" w:rsidRPr="00FE7229">
        <w:rPr>
          <w:rFonts w:ascii="ＭＳ 明朝" w:hAnsi="ＭＳ 明朝" w:hint="eastAsia"/>
          <w:sz w:val="22"/>
          <w:szCs w:val="22"/>
        </w:rPr>
        <w:t>公共職業安定所への誘導</w:t>
      </w:r>
    </w:p>
    <w:p w14:paraId="70667C9D" w14:textId="0F4BE371" w:rsidR="002549DC" w:rsidRPr="00FE7229" w:rsidRDefault="002549DC" w:rsidP="007E5C0F">
      <w:pPr>
        <w:adjustRightInd w:val="0"/>
        <w:snapToGrid w:val="0"/>
        <w:ind w:leftChars="52" w:left="809" w:hangingChars="350" w:hanging="709"/>
        <w:rPr>
          <w:rFonts w:ascii="ＭＳ 明朝" w:hAnsi="ＭＳ 明朝"/>
          <w:sz w:val="22"/>
          <w:szCs w:val="22"/>
        </w:rPr>
      </w:pPr>
      <w:r w:rsidRPr="00FE7229">
        <w:rPr>
          <w:rFonts w:ascii="ＭＳ 明朝" w:hAnsi="ＭＳ 明朝" w:hint="eastAsia"/>
          <w:sz w:val="22"/>
          <w:szCs w:val="22"/>
        </w:rPr>
        <w:t xml:space="preserve">　　　　</w:t>
      </w:r>
      <w:r w:rsidR="00D8097D" w:rsidRPr="00FE7229">
        <w:rPr>
          <w:rFonts w:ascii="ＭＳ 明朝" w:hAnsi="ＭＳ 明朝"/>
          <w:sz w:val="22"/>
          <w:szCs w:val="22"/>
        </w:rPr>
        <w:t xml:space="preserve"> </w:t>
      </w:r>
      <w:r w:rsidRPr="00FE7229">
        <w:rPr>
          <w:rFonts w:ascii="ＭＳ 明朝" w:hAnsi="ＭＳ 明朝" w:hint="eastAsia"/>
          <w:sz w:val="22"/>
          <w:szCs w:val="22"/>
        </w:rPr>
        <w:t>訓練修了１か月前を</w:t>
      </w:r>
      <w:r w:rsidR="009766CB" w:rsidRPr="00FE7229">
        <w:rPr>
          <w:rFonts w:ascii="ＭＳ 明朝" w:hAnsi="ＭＳ 明朝" w:hint="eastAsia"/>
          <w:sz w:val="22"/>
          <w:szCs w:val="22"/>
        </w:rPr>
        <w:t>目途に、就職先が決まっていない訓練受講者</w:t>
      </w:r>
      <w:r w:rsidR="00EB1F36" w:rsidRPr="00FE7229">
        <w:rPr>
          <w:rFonts w:ascii="ＭＳ 明朝" w:hAnsi="ＭＳ 明朝" w:hint="eastAsia"/>
          <w:sz w:val="22"/>
          <w:szCs w:val="22"/>
        </w:rPr>
        <w:t>に対して、</w:t>
      </w:r>
      <w:r w:rsidR="009766CB" w:rsidRPr="00FE7229">
        <w:rPr>
          <w:rFonts w:ascii="ＭＳ 明朝" w:hAnsi="ＭＳ 明朝" w:hint="eastAsia"/>
          <w:sz w:val="22"/>
          <w:szCs w:val="22"/>
        </w:rPr>
        <w:t>訓練受講者</w:t>
      </w:r>
      <w:r w:rsidRPr="00FE7229">
        <w:rPr>
          <w:rFonts w:ascii="ＭＳ 明朝" w:hAnsi="ＭＳ 明朝" w:hint="eastAsia"/>
          <w:sz w:val="22"/>
          <w:szCs w:val="22"/>
        </w:rPr>
        <w:t>の住所地を管轄する公共職業安定</w:t>
      </w:r>
      <w:r w:rsidR="001F6071" w:rsidRPr="00FE7229">
        <w:rPr>
          <w:rFonts w:ascii="ＭＳ 明朝" w:hAnsi="ＭＳ 明朝" w:hint="eastAsia"/>
          <w:sz w:val="22"/>
          <w:szCs w:val="22"/>
        </w:rPr>
        <w:t>（出張）</w:t>
      </w:r>
      <w:r w:rsidR="00EB1F36" w:rsidRPr="00FE7229">
        <w:rPr>
          <w:rFonts w:ascii="ＭＳ 明朝" w:hAnsi="ＭＳ 明朝" w:hint="eastAsia"/>
          <w:sz w:val="22"/>
          <w:szCs w:val="22"/>
        </w:rPr>
        <w:t>所へ必ず誘導し</w:t>
      </w:r>
      <w:r w:rsidRPr="00FE7229">
        <w:rPr>
          <w:rFonts w:ascii="ＭＳ 明朝" w:hAnsi="ＭＳ 明朝" w:hint="eastAsia"/>
          <w:sz w:val="22"/>
          <w:szCs w:val="22"/>
        </w:rPr>
        <w:t>職業相談を受けさせる</w:t>
      </w:r>
      <w:r w:rsidR="001F6071" w:rsidRPr="00FE7229">
        <w:rPr>
          <w:rFonts w:ascii="ＭＳ 明朝" w:hAnsi="ＭＳ 明朝" w:hint="eastAsia"/>
          <w:sz w:val="22"/>
          <w:szCs w:val="22"/>
        </w:rPr>
        <w:t>こと。また、これに伴う</w:t>
      </w:r>
      <w:r w:rsidR="009766CB" w:rsidRPr="00FE7229">
        <w:rPr>
          <w:rFonts w:ascii="ＭＳ 明朝" w:hAnsi="ＭＳ 明朝" w:hint="eastAsia"/>
          <w:sz w:val="22"/>
          <w:szCs w:val="22"/>
        </w:rPr>
        <w:t>訓練受講者</w:t>
      </w:r>
      <w:r w:rsidRPr="00FE7229">
        <w:rPr>
          <w:rFonts w:ascii="ＭＳ 明朝" w:hAnsi="ＭＳ 明朝" w:hint="eastAsia"/>
          <w:sz w:val="22"/>
          <w:szCs w:val="22"/>
        </w:rPr>
        <w:t>の</w:t>
      </w:r>
      <w:r w:rsidR="001F6071" w:rsidRPr="00FE7229">
        <w:rPr>
          <w:rFonts w:ascii="ＭＳ 明朝" w:hAnsi="ＭＳ 明朝" w:hint="eastAsia"/>
          <w:sz w:val="22"/>
          <w:szCs w:val="22"/>
        </w:rPr>
        <w:t>相談日の連絡・調整等を行うこと。</w:t>
      </w:r>
    </w:p>
    <w:p w14:paraId="6C375081" w14:textId="77777777" w:rsidR="00A2196F" w:rsidRPr="009C2381" w:rsidRDefault="00A2196F" w:rsidP="00A2196F">
      <w:pPr>
        <w:adjustRightInd w:val="0"/>
        <w:snapToGrid w:val="0"/>
        <w:ind w:firstLineChars="100" w:firstLine="203"/>
        <w:rPr>
          <w:rFonts w:ascii="ＭＳ 明朝" w:hAnsi="ＭＳ 明朝"/>
          <w:sz w:val="22"/>
          <w:szCs w:val="22"/>
        </w:rPr>
      </w:pPr>
      <w:r w:rsidRPr="009C2381">
        <w:rPr>
          <w:rFonts w:ascii="ＭＳ 明朝" w:hAnsi="ＭＳ 明朝" w:hint="eastAsia"/>
          <w:sz w:val="22"/>
          <w:szCs w:val="22"/>
        </w:rPr>
        <w:t>（４）デジタル訓練促進費にかかる業務</w:t>
      </w:r>
    </w:p>
    <w:p w14:paraId="2118593B" w14:textId="4D14C77F" w:rsidR="00A2196F" w:rsidRPr="009C2381" w:rsidDel="009A3532" w:rsidRDefault="00A2196F" w:rsidP="00A2196F">
      <w:pPr>
        <w:adjustRightInd w:val="0"/>
        <w:snapToGrid w:val="0"/>
        <w:ind w:firstLineChars="296" w:firstLine="599"/>
        <w:rPr>
          <w:del w:id="1" w:author="w" w:date="2024-08-21T16:52:00Z"/>
          <w:rFonts w:ascii="ＭＳ 明朝" w:hAnsi="ＭＳ 明朝"/>
          <w:sz w:val="22"/>
          <w:szCs w:val="22"/>
        </w:rPr>
      </w:pPr>
      <w:del w:id="2" w:author="w" w:date="2024-08-21T16:45:00Z">
        <w:r w:rsidRPr="009C2381" w:rsidDel="009A3532">
          <w:rPr>
            <w:rFonts w:ascii="ＭＳ 明朝" w:hAnsi="ＭＳ 明朝" w:hint="eastAsia"/>
            <w:sz w:val="22"/>
            <w:szCs w:val="22"/>
          </w:rPr>
          <w:delText xml:space="preserve">①　</w:delText>
        </w:r>
        <w:r w:rsidR="00842BEB" w:rsidRPr="009C2381" w:rsidDel="009A3532">
          <w:rPr>
            <w:rFonts w:ascii="ＭＳ 明朝" w:hAnsi="ＭＳ 明朝" w:hint="eastAsia"/>
            <w:sz w:val="22"/>
            <w:szCs w:val="22"/>
          </w:rPr>
          <w:delText>ＤＸ推進スキル標準に対応した訓練の実施</w:delText>
        </w:r>
      </w:del>
    </w:p>
    <w:p w14:paraId="6B02723E" w14:textId="5C313CB6" w:rsidR="009A3532" w:rsidRPr="00FE7229" w:rsidRDefault="009A3532">
      <w:pPr>
        <w:snapToGrid w:val="0"/>
        <w:ind w:left="911" w:hangingChars="450" w:hanging="911"/>
        <w:rPr>
          <w:rFonts w:ascii="ＭＳ 明朝" w:hAnsi="ＭＳ 明朝"/>
          <w:sz w:val="22"/>
          <w:szCs w:val="22"/>
        </w:rPr>
        <w:pPrChange w:id="3" w:author="w" w:date="2024-08-21T16:55:00Z">
          <w:pPr>
            <w:snapToGrid w:val="0"/>
            <w:ind w:left="304" w:hangingChars="150" w:hanging="304"/>
          </w:pPr>
        </w:pPrChange>
      </w:pPr>
      <w:bookmarkStart w:id="4" w:name="_Hlk175151463"/>
      <w:ins w:id="5" w:author="w" w:date="2024-08-21T16:53:00Z">
        <w:r>
          <w:rPr>
            <w:rFonts w:ascii="ＭＳ 明朝" w:hAnsi="ＭＳ 明朝" w:hint="eastAsia"/>
            <w:sz w:val="22"/>
            <w:szCs w:val="22"/>
          </w:rPr>
          <w:t xml:space="preserve">　　</w:t>
        </w:r>
      </w:ins>
      <w:ins w:id="6" w:author="w" w:date="2024-08-21T16:54:00Z">
        <w:r w:rsidR="000F7346">
          <w:rPr>
            <w:rFonts w:ascii="ＭＳ 明朝" w:hAnsi="ＭＳ 明朝" w:hint="eastAsia"/>
            <w:sz w:val="22"/>
            <w:szCs w:val="22"/>
          </w:rPr>
          <w:t xml:space="preserve">　　　</w:t>
        </w:r>
      </w:ins>
      <w:r w:rsidRPr="009C2381">
        <w:rPr>
          <w:rFonts w:ascii="ＭＳ 明朝" w:hAnsi="ＭＳ 明朝" w:hint="eastAsia"/>
          <w:sz w:val="22"/>
          <w:szCs w:val="22"/>
        </w:rPr>
        <w:t>乙は、</w:t>
      </w:r>
      <w:bookmarkStart w:id="7" w:name="_Hlk152335626"/>
      <w:r w:rsidRPr="009C2381">
        <w:rPr>
          <w:rFonts w:ascii="ＭＳ 明朝" w:hAnsi="ＭＳ 明朝" w:hint="eastAsia"/>
          <w:sz w:val="22"/>
          <w:szCs w:val="22"/>
        </w:rPr>
        <w:t>訓練科目がＤＸ推進スキル標準において整理された共通スキルリストのカテゴリーである</w:t>
      </w:r>
      <w:ins w:id="8" w:author="w" w:date="2024-08-21T16:55:00Z">
        <w:r w:rsidR="000F7346">
          <w:rPr>
            <w:rFonts w:ascii="ＭＳ 明朝" w:hAnsi="ＭＳ 明朝" w:hint="eastAsia"/>
            <w:sz w:val="22"/>
            <w:szCs w:val="22"/>
          </w:rPr>
          <w:t xml:space="preserve">　</w:t>
        </w:r>
      </w:ins>
      <w:r w:rsidRPr="009C2381">
        <w:rPr>
          <w:rFonts w:ascii="ＭＳ 明朝" w:hAnsi="ＭＳ 明朝" w:hint="eastAsia"/>
          <w:sz w:val="22"/>
          <w:szCs w:val="22"/>
        </w:rPr>
        <w:t>「ビジネス変革」、「データ活用」、「テクノロジー」、「セキュリティ」のうち、複数のカテゴリーの学習項目が科目に盛り込まれたカリキュラムの訓練を実施するものとする。</w:t>
      </w:r>
      <w:bookmarkEnd w:id="7"/>
    </w:p>
    <w:bookmarkEnd w:id="4"/>
    <w:tbl>
      <w:tblPr>
        <w:tblpPr w:leftFromText="142" w:rightFromText="142" w:vertAnchor="page" w:horzAnchor="margin" w:tblpXSpec="right" w:tblpY="15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5670"/>
      </w:tblGrid>
      <w:tr w:rsidR="00FE7229" w:rsidRPr="00FE7229" w14:paraId="24900C7C" w14:textId="77777777" w:rsidTr="00552632">
        <w:tc>
          <w:tcPr>
            <w:tcW w:w="817" w:type="dxa"/>
            <w:shd w:val="clear" w:color="auto" w:fill="auto"/>
          </w:tcPr>
          <w:p w14:paraId="01D5F95F" w14:textId="77777777" w:rsidR="00A2196F" w:rsidRPr="00FE7229" w:rsidRDefault="00A2196F" w:rsidP="00552632">
            <w:pPr>
              <w:adjustRightInd w:val="0"/>
              <w:snapToGrid w:val="0"/>
              <w:jc w:val="center"/>
              <w:rPr>
                <w:rFonts w:ascii="ＭＳ 明朝" w:hAnsi="ＭＳ 明朝"/>
                <w:sz w:val="22"/>
                <w:szCs w:val="22"/>
              </w:rPr>
            </w:pPr>
          </w:p>
        </w:tc>
        <w:tc>
          <w:tcPr>
            <w:tcW w:w="5670" w:type="dxa"/>
            <w:shd w:val="clear" w:color="auto" w:fill="auto"/>
          </w:tcPr>
          <w:p w14:paraId="08CC66CA" w14:textId="77777777" w:rsidR="00A2196F" w:rsidRPr="00FE7229" w:rsidRDefault="00A2196F" w:rsidP="00552632">
            <w:pPr>
              <w:adjustRightInd w:val="0"/>
              <w:snapToGrid w:val="0"/>
              <w:jc w:val="center"/>
              <w:rPr>
                <w:rFonts w:ascii="ＭＳ 明朝" w:hAnsi="ＭＳ 明朝"/>
                <w:sz w:val="22"/>
                <w:szCs w:val="22"/>
              </w:rPr>
            </w:pPr>
            <w:r w:rsidRPr="00FE7229">
              <w:rPr>
                <w:rFonts w:ascii="ＭＳ 明朝" w:hAnsi="ＭＳ 明朝" w:hint="eastAsia"/>
                <w:sz w:val="22"/>
                <w:szCs w:val="22"/>
              </w:rPr>
              <w:t>把握時期</w:t>
            </w:r>
          </w:p>
        </w:tc>
      </w:tr>
      <w:tr w:rsidR="00FE7229" w:rsidRPr="00FE7229" w14:paraId="31B14840" w14:textId="77777777" w:rsidTr="00552632">
        <w:tc>
          <w:tcPr>
            <w:tcW w:w="817" w:type="dxa"/>
            <w:shd w:val="clear" w:color="auto" w:fill="auto"/>
            <w:vAlign w:val="center"/>
          </w:tcPr>
          <w:p w14:paraId="453BA4E3" w14:textId="77777777" w:rsidR="00A2196F" w:rsidRPr="00FE7229" w:rsidRDefault="00A2196F" w:rsidP="00552632">
            <w:pPr>
              <w:adjustRightInd w:val="0"/>
              <w:snapToGrid w:val="0"/>
              <w:jc w:val="center"/>
              <w:rPr>
                <w:rFonts w:ascii="ＭＳ 明朝" w:hAnsi="ＭＳ 明朝"/>
                <w:sz w:val="22"/>
                <w:szCs w:val="22"/>
              </w:rPr>
            </w:pPr>
            <w:r w:rsidRPr="00FE7229">
              <w:rPr>
                <w:rFonts w:ascii="ＭＳ 明朝" w:hAnsi="ＭＳ 明朝"/>
                <w:sz w:val="22"/>
                <w:szCs w:val="22"/>
              </w:rPr>
              <w:t>1回目</w:t>
            </w:r>
          </w:p>
        </w:tc>
        <w:tc>
          <w:tcPr>
            <w:tcW w:w="5670" w:type="dxa"/>
            <w:shd w:val="clear" w:color="auto" w:fill="auto"/>
          </w:tcPr>
          <w:p w14:paraId="1C317DBC" w14:textId="77777777" w:rsidR="00A2196F" w:rsidRPr="00FE7229" w:rsidRDefault="00A2196F" w:rsidP="00552632">
            <w:pPr>
              <w:adjustRightInd w:val="0"/>
              <w:snapToGrid w:val="0"/>
              <w:rPr>
                <w:rFonts w:ascii="ＭＳ 明朝" w:hAnsi="ＭＳ 明朝"/>
                <w:sz w:val="22"/>
                <w:szCs w:val="22"/>
              </w:rPr>
            </w:pPr>
            <w:r w:rsidRPr="00FE7229">
              <w:rPr>
                <w:rFonts w:ascii="ＭＳ 明朝" w:hAnsi="ＭＳ 明朝" w:hint="eastAsia"/>
                <w:sz w:val="22"/>
                <w:szCs w:val="22"/>
              </w:rPr>
              <w:t>訓練修了の時点</w:t>
            </w:r>
          </w:p>
        </w:tc>
      </w:tr>
      <w:tr w:rsidR="00FE7229" w:rsidRPr="00FE7229" w14:paraId="7B9A2632" w14:textId="77777777" w:rsidTr="00552632">
        <w:tc>
          <w:tcPr>
            <w:tcW w:w="817" w:type="dxa"/>
            <w:shd w:val="clear" w:color="auto" w:fill="auto"/>
            <w:vAlign w:val="center"/>
          </w:tcPr>
          <w:p w14:paraId="792D8681" w14:textId="77777777" w:rsidR="00A2196F" w:rsidRPr="00FE7229" w:rsidRDefault="00A2196F" w:rsidP="00552632">
            <w:pPr>
              <w:adjustRightInd w:val="0"/>
              <w:snapToGrid w:val="0"/>
              <w:jc w:val="center"/>
              <w:rPr>
                <w:rFonts w:ascii="ＭＳ 明朝" w:hAnsi="ＭＳ 明朝"/>
                <w:sz w:val="22"/>
                <w:szCs w:val="22"/>
              </w:rPr>
            </w:pPr>
            <w:r w:rsidRPr="00FE7229">
              <w:rPr>
                <w:rFonts w:ascii="ＭＳ 明朝" w:hAnsi="ＭＳ 明朝"/>
                <w:sz w:val="22"/>
                <w:szCs w:val="22"/>
              </w:rPr>
              <w:t>2回目</w:t>
            </w:r>
          </w:p>
        </w:tc>
        <w:tc>
          <w:tcPr>
            <w:tcW w:w="5670" w:type="dxa"/>
            <w:shd w:val="clear" w:color="auto" w:fill="auto"/>
          </w:tcPr>
          <w:p w14:paraId="628DF919" w14:textId="77777777" w:rsidR="00A2196F" w:rsidRPr="00FE7229" w:rsidRDefault="00A2196F" w:rsidP="00552632">
            <w:pPr>
              <w:adjustRightInd w:val="0"/>
              <w:snapToGrid w:val="0"/>
              <w:rPr>
                <w:rFonts w:ascii="ＭＳ 明朝" w:hAnsi="ＭＳ 明朝"/>
                <w:sz w:val="22"/>
                <w:szCs w:val="22"/>
              </w:rPr>
            </w:pPr>
            <w:r w:rsidRPr="00FE7229">
              <w:rPr>
                <w:rFonts w:ascii="ＭＳ 明朝" w:hAnsi="ＭＳ 明朝" w:hint="eastAsia"/>
                <w:sz w:val="22"/>
                <w:szCs w:val="22"/>
              </w:rPr>
              <w:t>訓練修了日の翌日から起算して</w:t>
            </w:r>
            <w:r w:rsidRPr="00FE7229">
              <w:rPr>
                <w:rFonts w:ascii="ＭＳ 明朝" w:hAnsi="ＭＳ 明朝"/>
                <w:sz w:val="22"/>
                <w:szCs w:val="22"/>
              </w:rPr>
              <w:t>1か月後の時点</w:t>
            </w:r>
          </w:p>
        </w:tc>
      </w:tr>
      <w:tr w:rsidR="00FE7229" w:rsidRPr="00FE7229" w14:paraId="512F22A5" w14:textId="77777777" w:rsidTr="00552632">
        <w:tc>
          <w:tcPr>
            <w:tcW w:w="817" w:type="dxa"/>
            <w:shd w:val="clear" w:color="auto" w:fill="auto"/>
            <w:vAlign w:val="center"/>
          </w:tcPr>
          <w:p w14:paraId="63B83E81" w14:textId="77777777" w:rsidR="00A2196F" w:rsidRPr="00FE7229" w:rsidRDefault="00A2196F" w:rsidP="00552632">
            <w:pPr>
              <w:adjustRightInd w:val="0"/>
              <w:snapToGrid w:val="0"/>
              <w:jc w:val="center"/>
              <w:rPr>
                <w:rFonts w:ascii="ＭＳ 明朝" w:hAnsi="ＭＳ 明朝"/>
                <w:sz w:val="22"/>
                <w:szCs w:val="22"/>
              </w:rPr>
            </w:pPr>
            <w:r w:rsidRPr="00FE7229">
              <w:rPr>
                <w:rFonts w:ascii="ＭＳ 明朝" w:hAnsi="ＭＳ 明朝"/>
                <w:sz w:val="22"/>
                <w:szCs w:val="22"/>
              </w:rPr>
              <w:t>3回目</w:t>
            </w:r>
          </w:p>
        </w:tc>
        <w:tc>
          <w:tcPr>
            <w:tcW w:w="5670" w:type="dxa"/>
            <w:shd w:val="clear" w:color="auto" w:fill="auto"/>
          </w:tcPr>
          <w:p w14:paraId="2E42BBE6" w14:textId="77777777" w:rsidR="00A2196F" w:rsidRPr="00FE7229" w:rsidRDefault="00A2196F" w:rsidP="00552632">
            <w:pPr>
              <w:adjustRightInd w:val="0"/>
              <w:snapToGrid w:val="0"/>
              <w:rPr>
                <w:rFonts w:ascii="ＭＳ 明朝" w:hAnsi="ＭＳ 明朝"/>
                <w:sz w:val="22"/>
                <w:szCs w:val="22"/>
              </w:rPr>
            </w:pPr>
            <w:r w:rsidRPr="00FE7229">
              <w:rPr>
                <w:rFonts w:ascii="ＭＳ 明朝" w:hAnsi="ＭＳ 明朝" w:hint="eastAsia"/>
                <w:sz w:val="22"/>
                <w:szCs w:val="22"/>
              </w:rPr>
              <w:t>訓練修了日の翌日から起算して</w:t>
            </w:r>
            <w:r w:rsidRPr="00FE7229">
              <w:rPr>
                <w:rFonts w:ascii="ＭＳ 明朝" w:hAnsi="ＭＳ 明朝"/>
                <w:sz w:val="22"/>
                <w:szCs w:val="22"/>
              </w:rPr>
              <w:t>3か月後の時点</w:t>
            </w:r>
          </w:p>
        </w:tc>
      </w:tr>
    </w:tbl>
    <w:p w14:paraId="185107B5" w14:textId="27992A66" w:rsidR="00A2196F" w:rsidRPr="009C2381" w:rsidDel="000F7346" w:rsidRDefault="00A2196F" w:rsidP="00A2196F">
      <w:pPr>
        <w:adjustRightInd w:val="0"/>
        <w:snapToGrid w:val="0"/>
        <w:ind w:firstLineChars="300" w:firstLine="608"/>
        <w:rPr>
          <w:del w:id="9" w:author="w" w:date="2024-08-21T16:55:00Z"/>
          <w:rFonts w:ascii="ＭＳ 明朝" w:hAnsi="ＭＳ 明朝"/>
          <w:sz w:val="22"/>
          <w:szCs w:val="22"/>
        </w:rPr>
      </w:pPr>
      <w:del w:id="10" w:author="w" w:date="2024-08-21T16:55:00Z">
        <w:r w:rsidRPr="009C2381" w:rsidDel="000F7346">
          <w:rPr>
            <w:rFonts w:ascii="ＭＳ 明朝" w:hAnsi="ＭＳ 明朝" w:hint="eastAsia"/>
            <w:sz w:val="22"/>
            <w:szCs w:val="22"/>
          </w:rPr>
          <w:delText>②　確認方法</w:delText>
        </w:r>
      </w:del>
    </w:p>
    <w:p w14:paraId="77A17694" w14:textId="1DFED8CD" w:rsidR="00A2196F" w:rsidRPr="00FE7229" w:rsidRDefault="00A2196F">
      <w:pPr>
        <w:adjustRightInd w:val="0"/>
        <w:snapToGrid w:val="0"/>
        <w:ind w:firstLineChars="300" w:firstLine="608"/>
        <w:rPr>
          <w:rFonts w:ascii="ＭＳ 明朝" w:hAnsi="ＭＳ 明朝"/>
          <w:sz w:val="22"/>
          <w:szCs w:val="22"/>
        </w:rPr>
        <w:pPrChange w:id="11" w:author="w" w:date="2024-08-21T16:55:00Z">
          <w:pPr>
            <w:adjustRightInd w:val="0"/>
            <w:snapToGrid w:val="0"/>
            <w:ind w:leftChars="426" w:left="846" w:hangingChars="13" w:hanging="26"/>
          </w:pPr>
        </w:pPrChange>
      </w:pPr>
      <w:del w:id="12" w:author="w" w:date="2024-08-21T16:55:00Z">
        <w:r w:rsidRPr="009C2381" w:rsidDel="000F7346">
          <w:rPr>
            <w:rFonts w:ascii="ＭＳ 明朝" w:hAnsi="ＭＳ 明朝" w:hint="eastAsia"/>
            <w:sz w:val="22"/>
            <w:szCs w:val="22"/>
          </w:rPr>
          <w:delText xml:space="preserve">　乙は、</w:delText>
        </w:r>
        <w:r w:rsidR="00842BEB" w:rsidRPr="009C2381" w:rsidDel="000F7346">
          <w:rPr>
            <w:rFonts w:ascii="ＭＳ 明朝" w:hAnsi="ＭＳ 明朝" w:hint="eastAsia"/>
            <w:sz w:val="22"/>
            <w:szCs w:val="22"/>
          </w:rPr>
          <w:delText>企画提案時に「スキル項目・学習項目</w:delText>
        </w:r>
      </w:del>
      <w:del w:id="13" w:author="w" w:date="2024-08-21T16:56:00Z">
        <w:r w:rsidR="00842BEB" w:rsidRPr="009C2381" w:rsidDel="000F7346">
          <w:rPr>
            <w:rFonts w:ascii="ＭＳ 明朝" w:hAnsi="ＭＳ 明朝" w:hint="eastAsia"/>
            <w:sz w:val="22"/>
            <w:szCs w:val="22"/>
          </w:rPr>
          <w:delText>チェックシート」</w:delText>
        </w:r>
        <w:r w:rsidR="00842BEB" w:rsidRPr="009C2381" w:rsidDel="000F7346">
          <w:rPr>
            <w:rFonts w:ascii="ＭＳ 明朝" w:hAnsi="ＭＳ 明朝"/>
            <w:sz w:val="22"/>
            <w:szCs w:val="22"/>
          </w:rPr>
          <w:delText>(様式</w:delText>
        </w:r>
        <w:r w:rsidR="001C22A7" w:rsidRPr="009C2381" w:rsidDel="000F7346">
          <w:rPr>
            <w:rFonts w:ascii="ＭＳ 明朝" w:hAnsi="ＭＳ 明朝"/>
            <w:sz w:val="22"/>
            <w:szCs w:val="22"/>
          </w:rPr>
          <w:delText>12</w:delText>
        </w:r>
        <w:r w:rsidR="00842BEB" w:rsidRPr="009C2381" w:rsidDel="000F7346">
          <w:rPr>
            <w:rFonts w:ascii="ＭＳ 明朝" w:hAnsi="ＭＳ 明朝" w:hint="eastAsia"/>
            <w:sz w:val="22"/>
            <w:szCs w:val="22"/>
          </w:rPr>
          <w:delText>）を提出するとともに、学習項目に対応する訓練カリキュラムの該当箇所がわかる資料等の書類を提出すること。</w:delText>
        </w:r>
      </w:del>
    </w:p>
    <w:p w14:paraId="4F343CDB" w14:textId="77777777" w:rsidR="00AD0994" w:rsidRPr="00FE7229" w:rsidRDefault="001F6FEA" w:rsidP="00AD0994">
      <w:pPr>
        <w:adjustRightInd w:val="0"/>
        <w:snapToGrid w:val="0"/>
        <w:rPr>
          <w:rFonts w:ascii="ＭＳ 明朝" w:hAnsi="ＭＳ 明朝"/>
          <w:sz w:val="22"/>
          <w:szCs w:val="22"/>
        </w:rPr>
      </w:pPr>
      <w:r w:rsidRPr="00FE7229">
        <w:rPr>
          <w:rFonts w:ascii="ＭＳ 明朝" w:hAnsi="ＭＳ 明朝" w:hint="eastAsia"/>
          <w:sz w:val="22"/>
          <w:szCs w:val="22"/>
        </w:rPr>
        <w:t>４．訓練に関係する提出物および提出期限</w:t>
      </w:r>
    </w:p>
    <w:p w14:paraId="220F8D47" w14:textId="77777777" w:rsidR="00AD0994" w:rsidRPr="00FE7229" w:rsidRDefault="004A36E8" w:rsidP="00AD0994">
      <w:pPr>
        <w:adjustRightInd w:val="0"/>
        <w:snapToGrid w:val="0"/>
        <w:rPr>
          <w:rFonts w:ascii="ＭＳ 明朝" w:hAnsi="ＭＳ 明朝"/>
          <w:sz w:val="22"/>
          <w:szCs w:val="22"/>
        </w:rPr>
      </w:pPr>
      <w:r w:rsidRPr="00FE7229">
        <w:rPr>
          <w:rFonts w:ascii="ＭＳ 明朝" w:hAnsi="ＭＳ 明朝" w:hint="eastAsia"/>
          <w:sz w:val="22"/>
          <w:szCs w:val="22"/>
        </w:rPr>
        <w:t xml:space="preserve">　（１）</w:t>
      </w:r>
      <w:r w:rsidR="00D8097D" w:rsidRPr="00FE7229">
        <w:rPr>
          <w:rFonts w:ascii="ＭＳ 明朝" w:hAnsi="ＭＳ 明朝" w:hint="eastAsia"/>
          <w:sz w:val="22"/>
          <w:szCs w:val="22"/>
        </w:rPr>
        <w:t>別に定める</w:t>
      </w:r>
      <w:r w:rsidR="001F6FEA" w:rsidRPr="00FE7229">
        <w:rPr>
          <w:rFonts w:ascii="ＭＳ 明朝" w:hAnsi="ＭＳ 明朝" w:hint="eastAsia"/>
          <w:sz w:val="22"/>
          <w:szCs w:val="22"/>
        </w:rPr>
        <w:t>「月別カリキュラム」を</w:t>
      </w:r>
      <w:r w:rsidR="00264DAB" w:rsidRPr="00FE7229">
        <w:rPr>
          <w:rFonts w:ascii="ＭＳ 明朝" w:hAnsi="ＭＳ 明朝" w:hint="eastAsia"/>
          <w:sz w:val="22"/>
          <w:szCs w:val="22"/>
        </w:rPr>
        <w:t>契約締結後すみやかに</w:t>
      </w:r>
      <w:r w:rsidR="001F6FEA" w:rsidRPr="00FE7229">
        <w:rPr>
          <w:rFonts w:ascii="ＭＳ 明朝" w:hAnsi="ＭＳ 明朝" w:hint="eastAsia"/>
          <w:sz w:val="22"/>
          <w:szCs w:val="22"/>
        </w:rPr>
        <w:t>提出すること。</w:t>
      </w:r>
    </w:p>
    <w:p w14:paraId="49ABAFF7" w14:textId="77777777" w:rsidR="00AD0994" w:rsidRPr="00FE7229" w:rsidRDefault="004A36E8" w:rsidP="00AD0994">
      <w:pPr>
        <w:adjustRightInd w:val="0"/>
        <w:snapToGrid w:val="0"/>
        <w:rPr>
          <w:rFonts w:ascii="ＭＳ 明朝" w:hAnsi="ＭＳ 明朝"/>
          <w:sz w:val="22"/>
          <w:szCs w:val="22"/>
        </w:rPr>
      </w:pPr>
      <w:r w:rsidRPr="00FE7229">
        <w:rPr>
          <w:rFonts w:ascii="ＭＳ 明朝" w:hAnsi="ＭＳ 明朝" w:hint="eastAsia"/>
          <w:sz w:val="22"/>
          <w:szCs w:val="22"/>
        </w:rPr>
        <w:t xml:space="preserve">　（２）</w:t>
      </w:r>
      <w:r w:rsidR="00D8097D" w:rsidRPr="00FE7229">
        <w:rPr>
          <w:rFonts w:ascii="ＭＳ 明朝" w:hAnsi="ＭＳ 明朝" w:hint="eastAsia"/>
          <w:sz w:val="22"/>
          <w:szCs w:val="22"/>
        </w:rPr>
        <w:t>別に定める</w:t>
      </w:r>
      <w:r w:rsidR="001F6FEA" w:rsidRPr="00FE7229">
        <w:rPr>
          <w:rFonts w:ascii="ＭＳ 明朝" w:hAnsi="ＭＳ 明朝" w:hint="eastAsia"/>
          <w:sz w:val="22"/>
          <w:szCs w:val="22"/>
        </w:rPr>
        <w:t>「訓練日誌」を訓練終了後</w:t>
      </w:r>
      <w:r w:rsidR="00EB0220" w:rsidRPr="00FE7229">
        <w:rPr>
          <w:rFonts w:ascii="ＭＳ 明朝" w:hAnsi="ＭＳ 明朝" w:hint="eastAsia"/>
          <w:sz w:val="22"/>
          <w:szCs w:val="22"/>
        </w:rPr>
        <w:t>１</w:t>
      </w:r>
      <w:r w:rsidR="001F6FEA" w:rsidRPr="00FE7229">
        <w:rPr>
          <w:rFonts w:ascii="ＭＳ 明朝" w:hAnsi="ＭＳ 明朝" w:hint="eastAsia"/>
          <w:sz w:val="22"/>
          <w:szCs w:val="22"/>
        </w:rPr>
        <w:t>週間</w:t>
      </w:r>
      <w:r w:rsidR="007E1A6D" w:rsidRPr="00FE7229">
        <w:rPr>
          <w:rFonts w:ascii="ＭＳ 明朝" w:hAnsi="ＭＳ 明朝" w:hint="eastAsia"/>
          <w:sz w:val="22"/>
          <w:szCs w:val="22"/>
        </w:rPr>
        <w:t>以内</w:t>
      </w:r>
      <w:r w:rsidR="001F6FEA" w:rsidRPr="00FE7229">
        <w:rPr>
          <w:rFonts w:ascii="ＭＳ 明朝" w:hAnsi="ＭＳ 明朝" w:hint="eastAsia"/>
          <w:sz w:val="22"/>
          <w:szCs w:val="22"/>
        </w:rPr>
        <w:t>に提出すること。</w:t>
      </w:r>
    </w:p>
    <w:p w14:paraId="5A8A6208" w14:textId="447E0800" w:rsidR="00AD0994" w:rsidRPr="00FE7229" w:rsidRDefault="004A36E8" w:rsidP="00AD0994">
      <w:pPr>
        <w:adjustRightInd w:val="0"/>
        <w:snapToGrid w:val="0"/>
        <w:rPr>
          <w:rFonts w:ascii="ＭＳ 明朝" w:hAnsi="ＭＳ 明朝"/>
          <w:sz w:val="22"/>
          <w:szCs w:val="22"/>
        </w:rPr>
      </w:pPr>
      <w:r w:rsidRPr="00FE7229">
        <w:rPr>
          <w:rFonts w:ascii="ＭＳ 明朝" w:hAnsi="ＭＳ 明朝" w:hint="eastAsia"/>
          <w:sz w:val="22"/>
          <w:szCs w:val="22"/>
        </w:rPr>
        <w:t xml:space="preserve">　（３）</w:t>
      </w:r>
      <w:r w:rsidR="00D8097D" w:rsidRPr="00FE7229">
        <w:rPr>
          <w:rFonts w:ascii="ＭＳ 明朝" w:hAnsi="ＭＳ 明朝" w:hint="eastAsia"/>
          <w:sz w:val="22"/>
          <w:szCs w:val="22"/>
        </w:rPr>
        <w:t>別に定める</w:t>
      </w:r>
      <w:r w:rsidR="001F6FEA" w:rsidRPr="00FE7229">
        <w:rPr>
          <w:rFonts w:ascii="ＭＳ 明朝" w:hAnsi="ＭＳ 明朝" w:hint="eastAsia"/>
          <w:sz w:val="22"/>
          <w:szCs w:val="22"/>
        </w:rPr>
        <w:t>「ジョブ・カード</w:t>
      </w:r>
      <w:r w:rsidR="007F230B" w:rsidRPr="00FE7229">
        <w:rPr>
          <w:rFonts w:ascii="ＭＳ 明朝" w:hAnsi="ＭＳ 明朝" w:hint="eastAsia"/>
          <w:sz w:val="22"/>
          <w:szCs w:val="22"/>
        </w:rPr>
        <w:t>職業</w:t>
      </w:r>
      <w:r w:rsidR="000C46D3" w:rsidRPr="00FE7229">
        <w:rPr>
          <w:rFonts w:ascii="ＭＳ 明朝" w:hAnsi="ＭＳ 明朝" w:hint="eastAsia"/>
          <w:sz w:val="22"/>
          <w:szCs w:val="22"/>
        </w:rPr>
        <w:t>能力証明</w:t>
      </w:r>
      <w:r w:rsidR="001F6FEA" w:rsidRPr="00FE7229">
        <w:rPr>
          <w:rFonts w:ascii="ＭＳ 明朝" w:hAnsi="ＭＳ 明朝" w:hint="eastAsia"/>
          <w:sz w:val="22"/>
          <w:szCs w:val="22"/>
        </w:rPr>
        <w:t>シート</w:t>
      </w:r>
      <w:r w:rsidR="00D1196A" w:rsidRPr="00FE7229">
        <w:rPr>
          <w:rFonts w:ascii="ＭＳ 明朝" w:hAnsi="ＭＳ 明朝" w:hint="eastAsia"/>
          <w:sz w:val="22"/>
          <w:szCs w:val="22"/>
        </w:rPr>
        <w:t>交付</w:t>
      </w:r>
      <w:r w:rsidR="001F6FEA" w:rsidRPr="00FE7229">
        <w:rPr>
          <w:rFonts w:ascii="ＭＳ 明朝" w:hAnsi="ＭＳ 明朝" w:hint="eastAsia"/>
          <w:sz w:val="22"/>
          <w:szCs w:val="22"/>
        </w:rPr>
        <w:t>確認書」を訓練終了時に提出すること。</w:t>
      </w:r>
    </w:p>
    <w:p w14:paraId="09DFBBCE" w14:textId="17A89199" w:rsidR="00AD0994" w:rsidRPr="00FE7229" w:rsidRDefault="004A36E8" w:rsidP="007E5C0F">
      <w:pPr>
        <w:adjustRightInd w:val="0"/>
        <w:snapToGrid w:val="0"/>
        <w:ind w:left="608" w:hangingChars="300" w:hanging="608"/>
        <w:rPr>
          <w:rFonts w:ascii="ＭＳ 明朝" w:hAnsi="ＭＳ 明朝"/>
          <w:sz w:val="22"/>
          <w:szCs w:val="22"/>
        </w:rPr>
      </w:pPr>
      <w:r w:rsidRPr="00FE7229">
        <w:rPr>
          <w:rFonts w:ascii="ＭＳ 明朝" w:hAnsi="ＭＳ 明朝" w:hint="eastAsia"/>
          <w:sz w:val="22"/>
          <w:szCs w:val="22"/>
        </w:rPr>
        <w:t xml:space="preserve">　（４）</w:t>
      </w:r>
      <w:r w:rsidR="00D1196A" w:rsidRPr="00FE7229">
        <w:rPr>
          <w:rFonts w:ascii="ＭＳ 明朝" w:hAnsi="ＭＳ 明朝" w:hint="eastAsia"/>
          <w:sz w:val="22"/>
          <w:szCs w:val="22"/>
        </w:rPr>
        <w:t>カリキュラム</w:t>
      </w:r>
      <w:r w:rsidR="00EB0220" w:rsidRPr="00FE7229">
        <w:rPr>
          <w:rFonts w:ascii="ＭＳ 明朝" w:hAnsi="ＭＳ 明朝" w:hint="eastAsia"/>
          <w:sz w:val="22"/>
          <w:szCs w:val="22"/>
        </w:rPr>
        <w:t>に職場実習を含む場合は、</w:t>
      </w:r>
      <w:r w:rsidR="00D8097D" w:rsidRPr="00FE7229">
        <w:rPr>
          <w:rFonts w:ascii="ＭＳ 明朝" w:hAnsi="ＭＳ 明朝" w:hint="eastAsia"/>
          <w:sz w:val="22"/>
          <w:szCs w:val="22"/>
        </w:rPr>
        <w:t>別に定める「</w:t>
      </w:r>
      <w:r w:rsidR="001F6FEA" w:rsidRPr="00FE7229">
        <w:rPr>
          <w:rFonts w:ascii="ＭＳ 明朝" w:hAnsi="ＭＳ 明朝" w:hint="eastAsia"/>
          <w:sz w:val="22"/>
          <w:szCs w:val="22"/>
        </w:rPr>
        <w:t>再委託承認申請書</w:t>
      </w:r>
      <w:r w:rsidR="00D8097D" w:rsidRPr="00FE7229">
        <w:rPr>
          <w:rFonts w:ascii="ＭＳ 明朝" w:hAnsi="ＭＳ 明朝" w:hint="eastAsia"/>
          <w:sz w:val="22"/>
          <w:szCs w:val="22"/>
        </w:rPr>
        <w:t>」</w:t>
      </w:r>
      <w:r w:rsidR="001F6FEA" w:rsidRPr="00FE7229">
        <w:rPr>
          <w:rFonts w:ascii="ＭＳ 明朝" w:hAnsi="ＭＳ 明朝" w:hint="eastAsia"/>
          <w:sz w:val="22"/>
          <w:szCs w:val="22"/>
        </w:rPr>
        <w:t>を</w:t>
      </w:r>
      <w:r w:rsidR="009766CB" w:rsidRPr="00FE7229">
        <w:rPr>
          <w:rFonts w:ascii="ＭＳ 明朝" w:hAnsi="ＭＳ 明朝" w:hint="eastAsia"/>
          <w:sz w:val="22"/>
          <w:szCs w:val="22"/>
        </w:rPr>
        <w:t>職場実習開始日の１か月前までに</w:t>
      </w:r>
      <w:r w:rsidR="001F6FEA" w:rsidRPr="00FE7229">
        <w:rPr>
          <w:rFonts w:ascii="ＭＳ 明朝" w:hAnsi="ＭＳ 明朝" w:hint="eastAsia"/>
          <w:sz w:val="22"/>
          <w:szCs w:val="22"/>
        </w:rPr>
        <w:t>提出すること。</w:t>
      </w:r>
    </w:p>
    <w:p w14:paraId="67347AB7" w14:textId="77777777" w:rsidR="007E1A6D" w:rsidRPr="00FE7229" w:rsidRDefault="007E1A6D" w:rsidP="007A5E42">
      <w:pPr>
        <w:adjustRightInd w:val="0"/>
        <w:snapToGrid w:val="0"/>
        <w:rPr>
          <w:rFonts w:ascii="ＭＳ 明朝" w:hAnsi="ＭＳ 明朝"/>
          <w:sz w:val="22"/>
          <w:szCs w:val="22"/>
        </w:rPr>
      </w:pPr>
    </w:p>
    <w:p w14:paraId="6354B71D" w14:textId="77777777" w:rsidR="00256CE5" w:rsidRPr="00FE7229" w:rsidRDefault="00256CE5" w:rsidP="00C22BF7">
      <w:pPr>
        <w:adjustRightInd w:val="0"/>
        <w:snapToGrid w:val="0"/>
        <w:rPr>
          <w:rFonts w:ascii="ＭＳ 明朝" w:hAnsi="ＭＳ 明朝"/>
          <w:sz w:val="22"/>
          <w:szCs w:val="22"/>
        </w:rPr>
      </w:pPr>
      <w:r w:rsidRPr="00FE7229">
        <w:rPr>
          <w:rFonts w:ascii="ＭＳ 明朝" w:hAnsi="ＭＳ 明朝" w:hint="eastAsia"/>
          <w:sz w:val="22"/>
          <w:szCs w:val="22"/>
        </w:rPr>
        <w:t>５．就職支援業務に関係する提出物および提出期限</w:t>
      </w:r>
    </w:p>
    <w:p w14:paraId="1C7F8AFF" w14:textId="2C315123" w:rsidR="00D56FF8" w:rsidRPr="00FE7229" w:rsidRDefault="00256CE5" w:rsidP="00D56FF8">
      <w:pPr>
        <w:adjustRightInd w:val="0"/>
        <w:snapToGrid w:val="0"/>
        <w:ind w:left="608" w:hangingChars="300" w:hanging="608"/>
        <w:rPr>
          <w:rFonts w:ascii="ＭＳ 明朝" w:hAnsi="ＭＳ 明朝"/>
          <w:sz w:val="22"/>
          <w:szCs w:val="22"/>
        </w:rPr>
      </w:pPr>
      <w:r w:rsidRPr="00FE7229">
        <w:rPr>
          <w:rFonts w:ascii="ＭＳ 明朝" w:hAnsi="ＭＳ 明朝" w:hint="eastAsia"/>
          <w:sz w:val="22"/>
          <w:szCs w:val="22"/>
        </w:rPr>
        <w:t xml:space="preserve">　</w:t>
      </w:r>
      <w:r w:rsidR="00D56FF8" w:rsidRPr="00FE7229">
        <w:rPr>
          <w:rFonts w:ascii="ＭＳ 明朝" w:hAnsi="ＭＳ 明朝" w:hint="eastAsia"/>
          <w:sz w:val="22"/>
          <w:szCs w:val="22"/>
        </w:rPr>
        <w:t>（１）様式１「就職状況等報告書」および様式２「訓練受講者就職状況報告書」を、３</w:t>
      </w:r>
      <w:r w:rsidR="00D56FF8" w:rsidRPr="00FE7229">
        <w:rPr>
          <w:rFonts w:ascii="ＭＳ 明朝" w:hAnsi="ＭＳ 明朝"/>
          <w:sz w:val="22"/>
          <w:szCs w:val="22"/>
        </w:rPr>
        <w:t>.（３）</w:t>
      </w:r>
      <w:r w:rsidR="00D56FF8" w:rsidRPr="00FE7229">
        <w:rPr>
          <w:rFonts w:ascii="ＭＳ 明朝" w:hAnsi="ＭＳ 明朝" w:cs="ＭＳ 明朝" w:hint="eastAsia"/>
          <w:sz w:val="22"/>
          <w:szCs w:val="22"/>
        </w:rPr>
        <w:t>②</w:t>
      </w:r>
      <w:r w:rsidR="00D56FF8" w:rsidRPr="00FE7229">
        <w:rPr>
          <w:rFonts w:ascii="ＭＳ 明朝" w:hAnsi="ＭＳ 明朝" w:hint="eastAsia"/>
          <w:sz w:val="22"/>
          <w:szCs w:val="22"/>
        </w:rPr>
        <w:t>に定めた把握時点からそれぞれ</w:t>
      </w:r>
      <w:r w:rsidR="00D56FF8" w:rsidRPr="00FE7229">
        <w:rPr>
          <w:rFonts w:ascii="ＭＳ 明朝" w:hAnsi="ＭＳ 明朝"/>
          <w:sz w:val="22"/>
          <w:szCs w:val="22"/>
        </w:rPr>
        <w:t>7日以内に提出すること。</w:t>
      </w:r>
      <w:r w:rsidR="00D56FF8" w:rsidRPr="00FE7229">
        <w:rPr>
          <w:rFonts w:ascii="ＭＳ 明朝" w:hAnsi="ＭＳ 明朝"/>
          <w:sz w:val="22"/>
          <w:szCs w:val="22"/>
        </w:rPr>
        <w:br/>
      </w:r>
      <w:r w:rsidR="00D56FF8" w:rsidRPr="00FE7229">
        <w:rPr>
          <w:rFonts w:ascii="ＭＳ 明朝" w:hAnsi="ＭＳ 明朝" w:hint="eastAsia"/>
          <w:sz w:val="22"/>
          <w:szCs w:val="22"/>
        </w:rPr>
        <w:t xml:space="preserve">　ただし、</w:t>
      </w:r>
      <w:r w:rsidR="00D56FF8" w:rsidRPr="00FE7229">
        <w:rPr>
          <w:rFonts w:ascii="ＭＳ 明朝" w:hAnsi="ＭＳ 明朝"/>
          <w:sz w:val="22"/>
          <w:szCs w:val="22"/>
        </w:rPr>
        <w:t>3回目の把握結果については、訓練期間終了の翌日から起算して</w:t>
      </w:r>
      <w:r w:rsidR="00D56FF8" w:rsidRPr="009C2381">
        <w:rPr>
          <w:rFonts w:ascii="ＭＳ 明朝" w:hAnsi="ＭＳ 明朝"/>
          <w:sz w:val="22"/>
          <w:szCs w:val="22"/>
        </w:rPr>
        <w:t>100日以内に</w:t>
      </w:r>
      <w:r w:rsidR="00D56FF8" w:rsidRPr="00FE7229">
        <w:rPr>
          <w:rFonts w:ascii="ＭＳ 明朝" w:hAnsi="ＭＳ 明朝" w:hint="eastAsia"/>
          <w:sz w:val="22"/>
          <w:szCs w:val="22"/>
        </w:rPr>
        <w:t>提出すること。</w:t>
      </w:r>
      <w:r w:rsidR="00D56FF8" w:rsidRPr="009C2381">
        <w:rPr>
          <w:rFonts w:ascii="ＭＳ 明朝" w:hAnsi="ＭＳ 明朝" w:hint="eastAsia"/>
          <w:sz w:val="22"/>
          <w:szCs w:val="22"/>
        </w:rPr>
        <w:t>なお、前記３の（３）の③の照会を希望した場合は、甲</w:t>
      </w:r>
      <w:del w:id="14" w:author="w" w:date="2024-08-21T16:59:00Z">
        <w:r w:rsidR="00D56FF8" w:rsidRPr="009C2381" w:rsidDel="000F7346">
          <w:rPr>
            <w:rFonts w:ascii="ＭＳ 明朝" w:hAnsi="ＭＳ 明朝" w:hint="eastAsia"/>
            <w:sz w:val="22"/>
            <w:szCs w:val="22"/>
          </w:rPr>
          <w:delText>の</w:delText>
        </w:r>
      </w:del>
      <w:r w:rsidR="00D56FF8" w:rsidRPr="009C2381">
        <w:rPr>
          <w:rFonts w:ascii="ＭＳ 明朝" w:hAnsi="ＭＳ 明朝" w:hint="eastAsia"/>
          <w:sz w:val="22"/>
          <w:szCs w:val="22"/>
        </w:rPr>
        <w:t>からの回答を踏まえ、訓練終了日の翌日から起算して</w:t>
      </w:r>
      <w:r w:rsidR="00D56FF8" w:rsidRPr="009C2381">
        <w:rPr>
          <w:rFonts w:ascii="ＭＳ 明朝" w:hAnsi="ＭＳ 明朝"/>
          <w:sz w:val="22"/>
          <w:szCs w:val="22"/>
        </w:rPr>
        <w:t>130日以内または業務終了年度の3月31日のいずれか早い日までに再提出すること。</w:t>
      </w:r>
      <w:r w:rsidR="00D56FF8" w:rsidRPr="00FE7229">
        <w:rPr>
          <w:rFonts w:ascii="ＭＳ 明朝" w:hAnsi="ＭＳ 明朝" w:hint="eastAsia"/>
          <w:sz w:val="22"/>
          <w:szCs w:val="22"/>
        </w:rPr>
        <w:t xml:space="preserve">　　　　</w:t>
      </w:r>
    </w:p>
    <w:p w14:paraId="11EEB053" w14:textId="6FA53737" w:rsidR="00AD0994" w:rsidRPr="00FE7229" w:rsidRDefault="00D56FF8" w:rsidP="00D56FF8">
      <w:pPr>
        <w:adjustRightInd w:val="0"/>
        <w:snapToGrid w:val="0"/>
        <w:ind w:left="608" w:hangingChars="300" w:hanging="608"/>
        <w:rPr>
          <w:rFonts w:ascii="ＭＳ 明朝" w:hAnsi="ＭＳ 明朝"/>
          <w:sz w:val="22"/>
          <w:szCs w:val="22"/>
        </w:rPr>
      </w:pPr>
      <w:r w:rsidRPr="00FE7229">
        <w:rPr>
          <w:rFonts w:ascii="ＭＳ 明朝" w:hAnsi="ＭＳ 明朝" w:hint="eastAsia"/>
          <w:sz w:val="22"/>
          <w:szCs w:val="22"/>
        </w:rPr>
        <w:t xml:space="preserve">　（２）就職退校者および訓練修了者が、乙または乙の関連事業主に雇用された場合は、（１）とともに雇用保険被保険者資格取得確認通知書の写しを提出する</w:t>
      </w:r>
      <w:r w:rsidRPr="009C2381">
        <w:rPr>
          <w:rFonts w:ascii="ＭＳ 明朝" w:hAnsi="ＭＳ 明朝" w:hint="eastAsia"/>
          <w:sz w:val="22"/>
          <w:szCs w:val="22"/>
        </w:rPr>
        <w:t>ものとし、雇用の実態を確認するため、雇用契約書または労働条件通知書の写しを併せて提出するものとする。</w:t>
      </w:r>
    </w:p>
    <w:p w14:paraId="0CEF088B" w14:textId="77777777" w:rsidR="008B137B" w:rsidRPr="00FE7229" w:rsidRDefault="008B137B" w:rsidP="000C06A9">
      <w:pPr>
        <w:adjustRightInd w:val="0"/>
        <w:snapToGrid w:val="0"/>
        <w:ind w:leftChars="315" w:left="798" w:hangingChars="95" w:hanging="192"/>
        <w:rPr>
          <w:rFonts w:ascii="ＭＳ 明朝" w:hAnsi="ＭＳ 明朝"/>
          <w:sz w:val="22"/>
          <w:szCs w:val="22"/>
        </w:rPr>
      </w:pPr>
    </w:p>
    <w:p w14:paraId="49276C4D" w14:textId="77777777" w:rsidR="00C22BF7" w:rsidRPr="00FE7229" w:rsidRDefault="008B137B" w:rsidP="00C22BF7">
      <w:pPr>
        <w:adjustRightInd w:val="0"/>
        <w:snapToGrid w:val="0"/>
        <w:rPr>
          <w:rFonts w:ascii="ＭＳ 明朝" w:hAnsi="ＭＳ 明朝"/>
          <w:sz w:val="22"/>
          <w:szCs w:val="22"/>
        </w:rPr>
      </w:pPr>
      <w:r w:rsidRPr="00FE7229">
        <w:rPr>
          <w:rFonts w:ascii="ＭＳ 明朝" w:hAnsi="ＭＳ 明朝" w:hint="eastAsia"/>
          <w:sz w:val="22"/>
          <w:szCs w:val="22"/>
        </w:rPr>
        <w:t>６</w:t>
      </w:r>
      <w:r w:rsidR="00C22BF7" w:rsidRPr="00FE7229">
        <w:rPr>
          <w:rFonts w:ascii="ＭＳ 明朝" w:hAnsi="ＭＳ 明朝" w:hint="eastAsia"/>
          <w:sz w:val="22"/>
          <w:szCs w:val="22"/>
        </w:rPr>
        <w:t>．訓練科の開講の決定に係る条件</w:t>
      </w:r>
    </w:p>
    <w:p w14:paraId="08729B78" w14:textId="1517C61E" w:rsidR="00C22BF7" w:rsidRPr="00FE7229" w:rsidRDefault="00C22BF7" w:rsidP="007A5E42">
      <w:pPr>
        <w:adjustRightInd w:val="0"/>
        <w:snapToGrid w:val="0"/>
        <w:ind w:leftChars="105" w:left="202" w:firstLineChars="100" w:firstLine="203"/>
        <w:rPr>
          <w:rFonts w:ascii="ＭＳ 明朝" w:hAnsi="ＭＳ 明朝"/>
          <w:sz w:val="22"/>
          <w:szCs w:val="22"/>
        </w:rPr>
      </w:pPr>
      <w:r w:rsidRPr="00FE7229">
        <w:rPr>
          <w:rFonts w:ascii="ＭＳ 明朝" w:hAnsi="ＭＳ 明朝" w:hint="eastAsia"/>
          <w:sz w:val="22"/>
          <w:szCs w:val="22"/>
        </w:rPr>
        <w:t>前記３の（１）の職業訓練については、</w:t>
      </w:r>
      <w:r w:rsidR="00616AFD" w:rsidRPr="00FE7229">
        <w:rPr>
          <w:rFonts w:ascii="ＭＳ 明朝" w:hAnsi="ＭＳ 明朝" w:hint="eastAsia"/>
          <w:sz w:val="22"/>
          <w:szCs w:val="22"/>
        </w:rPr>
        <w:t>甲が訓練受講者を募集し、応募締め切りの時点をもって滋賀県委託訓練事業の業務委託に係る企画提案書の離職者等再就職訓練事業受託申請書に記載された開講可能最少人数に達しないときは、甲乙双方が協議のうえ中止することができる</w:t>
      </w:r>
      <w:r w:rsidRPr="00FE7229">
        <w:rPr>
          <w:rFonts w:ascii="ＭＳ 明朝" w:hAnsi="ＭＳ 明朝" w:hint="eastAsia"/>
          <w:sz w:val="22"/>
          <w:szCs w:val="22"/>
        </w:rPr>
        <w:t>。</w:t>
      </w:r>
    </w:p>
    <w:p w14:paraId="2FC307BD" w14:textId="77777777" w:rsidR="00C22BF7" w:rsidRPr="00FE7229" w:rsidRDefault="00C22BF7" w:rsidP="007A5E42">
      <w:pPr>
        <w:adjustRightInd w:val="0"/>
        <w:snapToGrid w:val="0"/>
        <w:ind w:leftChars="105" w:left="202" w:firstLineChars="100" w:firstLine="203"/>
        <w:rPr>
          <w:rFonts w:ascii="ＭＳ 明朝" w:hAnsi="ＭＳ 明朝"/>
          <w:sz w:val="22"/>
          <w:szCs w:val="22"/>
        </w:rPr>
      </w:pPr>
    </w:p>
    <w:p w14:paraId="680C9987" w14:textId="77777777" w:rsidR="00A4132B" w:rsidRPr="00FE7229" w:rsidRDefault="00A4132B" w:rsidP="00A4132B">
      <w:pPr>
        <w:adjustRightInd w:val="0"/>
        <w:snapToGrid w:val="0"/>
        <w:rPr>
          <w:rFonts w:ascii="ＭＳ 明朝" w:hAnsi="ＭＳ 明朝"/>
          <w:sz w:val="22"/>
          <w:szCs w:val="22"/>
        </w:rPr>
      </w:pPr>
      <w:r w:rsidRPr="00FE7229">
        <w:rPr>
          <w:rFonts w:ascii="ＭＳ 明朝" w:hAnsi="ＭＳ 明朝" w:hint="eastAsia"/>
          <w:sz w:val="22"/>
          <w:szCs w:val="22"/>
        </w:rPr>
        <w:t>７．契約方法</w:t>
      </w:r>
    </w:p>
    <w:p w14:paraId="466AAEE7" w14:textId="77777777" w:rsidR="00A4132B" w:rsidRPr="00FE7229" w:rsidRDefault="00A4132B" w:rsidP="00A4132B">
      <w:pPr>
        <w:adjustRightInd w:val="0"/>
        <w:snapToGrid w:val="0"/>
        <w:ind w:left="203" w:hangingChars="100" w:hanging="203"/>
        <w:rPr>
          <w:rFonts w:ascii="ＭＳ 明朝" w:hAnsi="ＭＳ 明朝"/>
          <w:sz w:val="22"/>
          <w:szCs w:val="22"/>
        </w:rPr>
      </w:pPr>
      <w:r w:rsidRPr="00FE7229">
        <w:rPr>
          <w:rFonts w:ascii="ＭＳ 明朝" w:hAnsi="ＭＳ 明朝" w:hint="eastAsia"/>
          <w:sz w:val="22"/>
          <w:szCs w:val="22"/>
        </w:rPr>
        <w:lastRenderedPageBreak/>
        <w:t xml:space="preserve">　　業務委託契約書を締結する。</w:t>
      </w:r>
    </w:p>
    <w:p w14:paraId="05C4AC1D" w14:textId="77777777" w:rsidR="00A4132B" w:rsidRPr="00FE7229" w:rsidRDefault="00A4132B" w:rsidP="00C22BF7">
      <w:pPr>
        <w:adjustRightInd w:val="0"/>
        <w:snapToGrid w:val="0"/>
        <w:rPr>
          <w:rFonts w:ascii="ＭＳ 明朝" w:hAnsi="ＭＳ 明朝"/>
          <w:sz w:val="22"/>
          <w:szCs w:val="22"/>
        </w:rPr>
      </w:pPr>
    </w:p>
    <w:p w14:paraId="650B7FFE" w14:textId="77777777" w:rsidR="00C22BF7" w:rsidRPr="00FE7229" w:rsidRDefault="00A4132B" w:rsidP="00C22BF7">
      <w:pPr>
        <w:adjustRightInd w:val="0"/>
        <w:snapToGrid w:val="0"/>
        <w:rPr>
          <w:rFonts w:ascii="ＭＳ 明朝" w:hAnsi="ＭＳ 明朝"/>
          <w:sz w:val="22"/>
          <w:szCs w:val="22"/>
        </w:rPr>
      </w:pPr>
      <w:r w:rsidRPr="00FE7229">
        <w:rPr>
          <w:rFonts w:ascii="ＭＳ 明朝" w:hAnsi="ＭＳ 明朝" w:hint="eastAsia"/>
          <w:sz w:val="22"/>
          <w:szCs w:val="22"/>
        </w:rPr>
        <w:t>８</w:t>
      </w:r>
      <w:r w:rsidR="00C22BF7" w:rsidRPr="00FE7229">
        <w:rPr>
          <w:rFonts w:ascii="ＭＳ 明朝" w:hAnsi="ＭＳ 明朝" w:hint="eastAsia"/>
          <w:sz w:val="22"/>
          <w:szCs w:val="22"/>
        </w:rPr>
        <w:t>．業務委託料等</w:t>
      </w:r>
    </w:p>
    <w:p w14:paraId="053A1A9A" w14:textId="77777777" w:rsidR="00C22BF7" w:rsidRPr="00FE7229" w:rsidRDefault="00C22BF7" w:rsidP="007A5E42">
      <w:pPr>
        <w:adjustRightInd w:val="0"/>
        <w:snapToGrid w:val="0"/>
        <w:ind w:leftChars="114" w:left="624" w:hangingChars="200" w:hanging="405"/>
        <w:rPr>
          <w:rFonts w:ascii="ＭＳ 明朝" w:hAnsi="ＭＳ 明朝"/>
          <w:sz w:val="22"/>
          <w:szCs w:val="22"/>
        </w:rPr>
      </w:pPr>
      <w:r w:rsidRPr="00FE7229">
        <w:rPr>
          <w:rFonts w:ascii="ＭＳ 明朝" w:hAnsi="ＭＳ 明朝" w:hint="eastAsia"/>
          <w:sz w:val="22"/>
          <w:szCs w:val="22"/>
        </w:rPr>
        <w:t>（１）業務委託料は、訓練受講者</w:t>
      </w:r>
      <w:r w:rsidRPr="00FE7229">
        <w:rPr>
          <w:rFonts w:ascii="ＭＳ 明朝" w:hAnsi="ＭＳ 明朝"/>
          <w:sz w:val="22"/>
          <w:szCs w:val="22"/>
        </w:rPr>
        <w:t>1人あたりの月額単価（消費税および地方消費税を含む。）とする。</w:t>
      </w:r>
    </w:p>
    <w:p w14:paraId="211B4BEE" w14:textId="42A6452A" w:rsidR="00C22BF7" w:rsidRPr="00FE7229" w:rsidRDefault="00C22BF7" w:rsidP="007A5E42">
      <w:pPr>
        <w:adjustRightInd w:val="0"/>
        <w:snapToGrid w:val="0"/>
        <w:ind w:leftChars="114" w:left="624" w:hangingChars="200" w:hanging="405"/>
        <w:rPr>
          <w:rFonts w:ascii="ＭＳ 明朝" w:hAnsi="ＭＳ 明朝"/>
          <w:sz w:val="22"/>
          <w:szCs w:val="22"/>
        </w:rPr>
      </w:pPr>
      <w:r w:rsidRPr="00FE7229">
        <w:rPr>
          <w:rFonts w:ascii="ＭＳ 明朝" w:hAnsi="ＭＳ 明朝" w:hint="eastAsia"/>
          <w:sz w:val="22"/>
          <w:szCs w:val="22"/>
        </w:rPr>
        <w:t>（２）業務委託料は、直接訓練の実施に係る個々の経費の積み上げとした訓練実施経費</w:t>
      </w:r>
      <w:r w:rsidR="00A83882" w:rsidRPr="00FE7229">
        <w:rPr>
          <w:rFonts w:ascii="ＭＳ 明朝" w:hAnsi="ＭＳ 明朝" w:hint="eastAsia"/>
          <w:sz w:val="22"/>
          <w:szCs w:val="22"/>
        </w:rPr>
        <w:t>、</w:t>
      </w:r>
      <w:r w:rsidRPr="00FE7229">
        <w:rPr>
          <w:rFonts w:ascii="ＭＳ 明朝" w:hAnsi="ＭＳ 明朝" w:hint="eastAsia"/>
          <w:sz w:val="22"/>
          <w:szCs w:val="22"/>
        </w:rPr>
        <w:t>訓練受講者の就職を促進するために必要な就職支援の実施に係る就職支援経費と</w:t>
      </w:r>
      <w:r w:rsidR="00D15D22" w:rsidRPr="009C2381">
        <w:rPr>
          <w:rFonts w:ascii="ＭＳ 明朝" w:hAnsi="ＭＳ 明朝" w:hint="eastAsia"/>
          <w:sz w:val="22"/>
          <w:szCs w:val="22"/>
        </w:rPr>
        <w:t>デジタル</w:t>
      </w:r>
      <w:r w:rsidR="00F34B96" w:rsidRPr="009C2381">
        <w:rPr>
          <w:rFonts w:ascii="ＭＳ 明朝" w:hAnsi="ＭＳ 明朝" w:hint="eastAsia"/>
          <w:sz w:val="22"/>
          <w:szCs w:val="22"/>
        </w:rPr>
        <w:t>分野における人材の質的・量的な確保</w:t>
      </w:r>
      <w:r w:rsidR="00D10088" w:rsidRPr="009C2381">
        <w:rPr>
          <w:rFonts w:ascii="ＭＳ 明朝" w:hAnsi="ＭＳ 明朝" w:hint="eastAsia"/>
          <w:sz w:val="22"/>
          <w:szCs w:val="22"/>
        </w:rPr>
        <w:t>を促進する</w:t>
      </w:r>
      <w:r w:rsidR="00D15D22" w:rsidRPr="009C2381">
        <w:rPr>
          <w:rFonts w:ascii="ＭＳ 明朝" w:hAnsi="ＭＳ 明朝" w:hint="eastAsia"/>
          <w:sz w:val="22"/>
          <w:szCs w:val="22"/>
        </w:rPr>
        <w:t>デジタル</w:t>
      </w:r>
      <w:r w:rsidR="00F34B96" w:rsidRPr="009C2381">
        <w:rPr>
          <w:rFonts w:ascii="ＭＳ 明朝" w:hAnsi="ＭＳ 明朝" w:hint="eastAsia"/>
          <w:sz w:val="22"/>
          <w:szCs w:val="22"/>
        </w:rPr>
        <w:t>訓練促進費</w:t>
      </w:r>
      <w:r w:rsidR="00D10088" w:rsidRPr="009C2381">
        <w:rPr>
          <w:rFonts w:ascii="ＭＳ 明朝" w:hAnsi="ＭＳ 明朝" w:hint="eastAsia"/>
          <w:sz w:val="22"/>
          <w:szCs w:val="22"/>
        </w:rPr>
        <w:t>と</w:t>
      </w:r>
      <w:r w:rsidRPr="009C2381">
        <w:rPr>
          <w:rFonts w:ascii="ＭＳ 明朝" w:hAnsi="ＭＳ 明朝" w:hint="eastAsia"/>
          <w:sz w:val="22"/>
          <w:szCs w:val="22"/>
        </w:rPr>
        <w:t>する。</w:t>
      </w:r>
    </w:p>
    <w:p w14:paraId="2F3CB5F7" w14:textId="77777777" w:rsidR="00C22BF7" w:rsidRPr="00FE7229" w:rsidRDefault="00C22BF7" w:rsidP="007A5E42">
      <w:pPr>
        <w:adjustRightInd w:val="0"/>
        <w:snapToGrid w:val="0"/>
        <w:ind w:leftChars="114" w:left="624" w:hangingChars="200" w:hanging="405"/>
        <w:rPr>
          <w:rFonts w:ascii="ＭＳ 明朝" w:hAnsi="ＭＳ 明朝"/>
          <w:sz w:val="22"/>
          <w:szCs w:val="22"/>
        </w:rPr>
      </w:pPr>
      <w:r w:rsidRPr="00FE7229">
        <w:rPr>
          <w:rFonts w:ascii="ＭＳ 明朝" w:hAnsi="ＭＳ 明朝" w:hint="eastAsia"/>
          <w:sz w:val="22"/>
          <w:szCs w:val="22"/>
        </w:rPr>
        <w:t>（３）乙は、訓練受講者の所有となる教科書等については、訓練受講者から負担金を徴収するものとし、この金額は業務委託料の額に含めないこと。</w:t>
      </w:r>
    </w:p>
    <w:p w14:paraId="471D89AA" w14:textId="7FB843CE" w:rsidR="000C46D3" w:rsidRPr="00FE7229" w:rsidRDefault="000E3EDD" w:rsidP="007A5E42">
      <w:pPr>
        <w:adjustRightInd w:val="0"/>
        <w:snapToGrid w:val="0"/>
        <w:ind w:leftChars="114" w:left="624" w:hangingChars="200" w:hanging="405"/>
        <w:rPr>
          <w:rFonts w:ascii="ＭＳ 明朝" w:hAnsi="ＭＳ 明朝"/>
          <w:sz w:val="22"/>
          <w:szCs w:val="22"/>
        </w:rPr>
      </w:pPr>
      <w:r w:rsidRPr="00FE7229">
        <w:rPr>
          <w:rFonts w:ascii="ＭＳ 明朝" w:hAnsi="ＭＳ 明朝" w:hint="eastAsia"/>
          <w:sz w:val="22"/>
          <w:szCs w:val="22"/>
        </w:rPr>
        <w:t>（４）訓練受講</w:t>
      </w:r>
      <w:r w:rsidR="005E21F9" w:rsidRPr="00FE7229">
        <w:rPr>
          <w:rFonts w:ascii="ＭＳ 明朝" w:hAnsi="ＭＳ 明朝" w:hint="eastAsia"/>
          <w:sz w:val="22"/>
          <w:szCs w:val="22"/>
        </w:rPr>
        <w:t>者</w:t>
      </w:r>
      <w:r w:rsidRPr="00FE7229">
        <w:rPr>
          <w:rFonts w:ascii="ＭＳ 明朝" w:hAnsi="ＭＳ 明朝" w:hint="eastAsia"/>
          <w:sz w:val="22"/>
          <w:szCs w:val="22"/>
        </w:rPr>
        <w:t>が</w:t>
      </w:r>
      <w:r w:rsidR="000C46D3" w:rsidRPr="00FE7229">
        <w:rPr>
          <w:rFonts w:ascii="ＭＳ 明朝" w:hAnsi="ＭＳ 明朝" w:hint="eastAsia"/>
          <w:sz w:val="22"/>
          <w:szCs w:val="22"/>
        </w:rPr>
        <w:t>以下に定めるイから</w:t>
      </w:r>
      <w:r w:rsidR="000F1169" w:rsidRPr="00FE7229">
        <w:rPr>
          <w:rFonts w:ascii="ＭＳ 明朝" w:hAnsi="ＭＳ 明朝" w:hint="eastAsia"/>
          <w:sz w:val="22"/>
          <w:szCs w:val="22"/>
        </w:rPr>
        <w:t>ニ</w:t>
      </w:r>
      <w:r w:rsidR="000C46D3" w:rsidRPr="00FE7229">
        <w:rPr>
          <w:rFonts w:ascii="ＭＳ 明朝" w:hAnsi="ＭＳ 明朝" w:hint="eastAsia"/>
          <w:sz w:val="22"/>
          <w:szCs w:val="22"/>
        </w:rPr>
        <w:t>の理由により訓練を欠席した場合は、その期間については、業務委託契約書第</w:t>
      </w:r>
      <w:r w:rsidR="00BF7A91" w:rsidRPr="009C2381">
        <w:rPr>
          <w:rFonts w:ascii="ＭＳ 明朝" w:hAnsi="ＭＳ 明朝" w:hint="eastAsia"/>
          <w:sz w:val="22"/>
          <w:szCs w:val="22"/>
        </w:rPr>
        <w:t>８</w:t>
      </w:r>
      <w:r w:rsidR="000C46D3" w:rsidRPr="00FE7229">
        <w:rPr>
          <w:rFonts w:ascii="ＭＳ 明朝" w:hAnsi="ＭＳ 明朝" w:hint="eastAsia"/>
          <w:sz w:val="22"/>
          <w:szCs w:val="22"/>
        </w:rPr>
        <w:t>条第３項で定める委託費の算定対象とはしない。</w:t>
      </w:r>
    </w:p>
    <w:p w14:paraId="53371CCB" w14:textId="77777777" w:rsidR="000C46D3" w:rsidRPr="00FE7229" w:rsidRDefault="000C46D3" w:rsidP="001475F7">
      <w:pPr>
        <w:adjustRightInd w:val="0"/>
        <w:snapToGrid w:val="0"/>
        <w:ind w:leftChars="314" w:left="808" w:hangingChars="100" w:hanging="203"/>
        <w:rPr>
          <w:rFonts w:ascii="ＭＳ 明朝" w:hAnsi="ＭＳ 明朝"/>
          <w:sz w:val="22"/>
          <w:szCs w:val="22"/>
        </w:rPr>
      </w:pPr>
      <w:r w:rsidRPr="00FE7229">
        <w:rPr>
          <w:rFonts w:ascii="ＭＳ 明朝" w:hAnsi="ＭＳ 明朝" w:hint="eastAsia"/>
          <w:sz w:val="22"/>
          <w:szCs w:val="22"/>
        </w:rPr>
        <w:t>イ　インフルエンザ等の感染症（学校保健安全法施行規則（昭和３３年文部省令第１８号）第１８条に規定する感染症をいう。）に感染し、他の受講</w:t>
      </w:r>
      <w:r w:rsidR="000C6A78" w:rsidRPr="00FE7229">
        <w:rPr>
          <w:rFonts w:ascii="ＭＳ 明朝" w:hAnsi="ＭＳ 明朝" w:hint="eastAsia"/>
          <w:sz w:val="22"/>
          <w:szCs w:val="22"/>
        </w:rPr>
        <w:t>者</w:t>
      </w:r>
      <w:r w:rsidRPr="00FE7229">
        <w:rPr>
          <w:rFonts w:ascii="ＭＳ 明朝" w:hAnsi="ＭＳ 明朝" w:hint="eastAsia"/>
          <w:sz w:val="22"/>
          <w:szCs w:val="22"/>
        </w:rPr>
        <w:t>の健康に被害を与え得る受講</w:t>
      </w:r>
      <w:r w:rsidR="000C6A78" w:rsidRPr="00FE7229">
        <w:rPr>
          <w:rFonts w:ascii="ＭＳ 明朝" w:hAnsi="ＭＳ 明朝" w:hint="eastAsia"/>
          <w:sz w:val="22"/>
          <w:szCs w:val="22"/>
        </w:rPr>
        <w:t>者</w:t>
      </w:r>
      <w:r w:rsidRPr="00FE7229">
        <w:rPr>
          <w:rFonts w:ascii="ＭＳ 明朝" w:hAnsi="ＭＳ 明朝" w:hint="eastAsia"/>
          <w:sz w:val="22"/>
          <w:szCs w:val="22"/>
        </w:rPr>
        <w:t>が、</w:t>
      </w:r>
      <w:r w:rsidR="00D83FFE" w:rsidRPr="00FE7229">
        <w:rPr>
          <w:rFonts w:ascii="ＭＳ 明朝" w:hAnsi="ＭＳ 明朝" w:hint="eastAsia"/>
          <w:sz w:val="22"/>
          <w:szCs w:val="22"/>
        </w:rPr>
        <w:t>滋賀県立高等技術専門校長（以下「専門校長」という。）</w:t>
      </w:r>
      <w:r w:rsidRPr="00FE7229">
        <w:rPr>
          <w:rFonts w:ascii="ＭＳ 明朝" w:hAnsi="ＭＳ 明朝" w:hint="eastAsia"/>
          <w:sz w:val="22"/>
          <w:szCs w:val="22"/>
        </w:rPr>
        <w:t>の指示により出席停止となった場合、</w:t>
      </w:r>
      <w:r w:rsidR="004A36E8" w:rsidRPr="00FE7229">
        <w:rPr>
          <w:rFonts w:ascii="ＭＳ 明朝" w:hAnsi="ＭＳ 明朝" w:hint="eastAsia"/>
          <w:sz w:val="22"/>
          <w:szCs w:val="22"/>
        </w:rPr>
        <w:t>また</w:t>
      </w:r>
      <w:r w:rsidRPr="00FE7229">
        <w:rPr>
          <w:rFonts w:ascii="ＭＳ 明朝" w:hAnsi="ＭＳ 明朝" w:hint="eastAsia"/>
          <w:sz w:val="22"/>
          <w:szCs w:val="22"/>
        </w:rPr>
        <w:t>は自宅待機が必要であったと</w:t>
      </w:r>
      <w:r w:rsidR="00D83FFE" w:rsidRPr="00FE7229">
        <w:rPr>
          <w:rFonts w:ascii="ＭＳ 明朝" w:hAnsi="ＭＳ 明朝" w:hint="eastAsia"/>
          <w:sz w:val="22"/>
          <w:szCs w:val="22"/>
        </w:rPr>
        <w:t>専門校</w:t>
      </w:r>
      <w:r w:rsidRPr="00FE7229">
        <w:rPr>
          <w:rFonts w:ascii="ＭＳ 明朝" w:hAnsi="ＭＳ 明朝" w:hint="eastAsia"/>
          <w:sz w:val="22"/>
          <w:szCs w:val="22"/>
        </w:rPr>
        <w:t>長が認める場合</w:t>
      </w:r>
    </w:p>
    <w:p w14:paraId="04587004" w14:textId="39F67A41" w:rsidR="001475F7" w:rsidRPr="00FE7229" w:rsidRDefault="001475F7" w:rsidP="001475F7">
      <w:pPr>
        <w:adjustRightInd w:val="0"/>
        <w:snapToGrid w:val="0"/>
        <w:ind w:leftChars="314" w:left="808" w:hangingChars="100" w:hanging="203"/>
        <w:rPr>
          <w:rFonts w:ascii="ＭＳ 明朝" w:hAnsi="ＭＳ 明朝"/>
          <w:sz w:val="22"/>
          <w:szCs w:val="22"/>
        </w:rPr>
      </w:pPr>
      <w:r w:rsidRPr="00FE7229">
        <w:rPr>
          <w:rFonts w:ascii="ＭＳ 明朝" w:hAnsi="ＭＳ 明朝" w:hint="eastAsia"/>
          <w:sz w:val="22"/>
          <w:szCs w:val="22"/>
        </w:rPr>
        <w:t>ロ　大規模な災害が起こった等により、当該地域一帯が災害等の影響によって交通機関の運行が終日ストップする、局地的な災害ではあるが交通が遮断されるなど回復するために</w:t>
      </w:r>
      <w:r w:rsidRPr="00FE7229">
        <w:rPr>
          <w:rFonts w:ascii="ＭＳ 明朝" w:hAnsi="ＭＳ 明朝"/>
          <w:sz w:val="22"/>
          <w:szCs w:val="22"/>
        </w:rPr>
        <w:t>1日以上の時間が必要となるなど、当該実施日において訓練実施施設に通所することが困難な場合（ただし、人身事故や交通事故で一時的に交通機関の運行がストップする場合など一時的な事象は含まない。）</w:t>
      </w:r>
      <w:del w:id="15" w:author="w" w:date="2024-08-21T17:06:00Z">
        <w:r w:rsidRPr="00FE7229" w:rsidDel="00FF66A6">
          <w:rPr>
            <w:rFonts w:ascii="ＭＳ 明朝" w:hAnsi="ＭＳ 明朝"/>
            <w:sz w:val="22"/>
            <w:szCs w:val="22"/>
          </w:rPr>
          <w:delText>。</w:delText>
        </w:r>
      </w:del>
    </w:p>
    <w:p w14:paraId="4FCDFBE1" w14:textId="325A5240" w:rsidR="001475F7" w:rsidRPr="00FE7229" w:rsidRDefault="001475F7" w:rsidP="001475F7">
      <w:pPr>
        <w:adjustRightInd w:val="0"/>
        <w:snapToGrid w:val="0"/>
        <w:ind w:leftChars="314" w:left="808" w:hangingChars="100" w:hanging="203"/>
        <w:rPr>
          <w:rFonts w:ascii="ＭＳ 明朝" w:hAnsi="ＭＳ 明朝"/>
          <w:sz w:val="22"/>
          <w:szCs w:val="22"/>
        </w:rPr>
      </w:pPr>
      <w:r w:rsidRPr="00FE7229">
        <w:rPr>
          <w:rFonts w:ascii="ＭＳ 明朝" w:hAnsi="ＭＳ 明朝" w:hint="eastAsia"/>
          <w:sz w:val="22"/>
          <w:szCs w:val="22"/>
        </w:rPr>
        <w:t>ハ　法律による裁判への参加や出廷（裁判員</w:t>
      </w:r>
      <w:r w:rsidR="004A36E8" w:rsidRPr="00FE7229">
        <w:rPr>
          <w:rFonts w:ascii="ＭＳ 明朝" w:hAnsi="ＭＳ 明朝" w:hint="eastAsia"/>
          <w:sz w:val="22"/>
          <w:szCs w:val="22"/>
        </w:rPr>
        <w:t>また</w:t>
      </w:r>
      <w:r w:rsidRPr="00FE7229">
        <w:rPr>
          <w:rFonts w:ascii="ＭＳ 明朝" w:hAnsi="ＭＳ 明朝" w:hint="eastAsia"/>
          <w:sz w:val="22"/>
          <w:szCs w:val="22"/>
        </w:rPr>
        <w:t>は補充裁判員、刑事</w:t>
      </w:r>
      <w:r w:rsidR="004A36E8" w:rsidRPr="00FE7229">
        <w:rPr>
          <w:rFonts w:ascii="ＭＳ 明朝" w:hAnsi="ＭＳ 明朝" w:hint="eastAsia"/>
          <w:sz w:val="22"/>
          <w:szCs w:val="22"/>
        </w:rPr>
        <w:t>また</w:t>
      </w:r>
      <w:r w:rsidRPr="00FE7229">
        <w:rPr>
          <w:rFonts w:ascii="ＭＳ 明朝" w:hAnsi="ＭＳ 明朝" w:hint="eastAsia"/>
          <w:sz w:val="22"/>
          <w:szCs w:val="22"/>
        </w:rPr>
        <w:t>は民事訴訟手続きにおける証人等）並びに裁判員候補者として裁判員等選任手続の期日における裁判所への出頭が必要な場合</w:t>
      </w:r>
      <w:del w:id="16" w:author="w" w:date="2024-08-21T17:06:00Z">
        <w:r w:rsidRPr="00FE7229" w:rsidDel="00FF66A6">
          <w:rPr>
            <w:rFonts w:ascii="ＭＳ 明朝" w:hAnsi="ＭＳ 明朝" w:hint="eastAsia"/>
            <w:sz w:val="22"/>
            <w:szCs w:val="22"/>
          </w:rPr>
          <w:delText>。</w:delText>
        </w:r>
      </w:del>
    </w:p>
    <w:p w14:paraId="3F49640D" w14:textId="5B0E3716" w:rsidR="000F1169" w:rsidRPr="00FE7229" w:rsidRDefault="000F1169" w:rsidP="001475F7">
      <w:pPr>
        <w:adjustRightInd w:val="0"/>
        <w:snapToGrid w:val="0"/>
        <w:ind w:leftChars="314" w:left="808" w:hangingChars="100" w:hanging="203"/>
        <w:rPr>
          <w:rFonts w:ascii="ＭＳ 明朝" w:hAnsi="ＭＳ 明朝"/>
          <w:sz w:val="22"/>
          <w:szCs w:val="22"/>
        </w:rPr>
      </w:pPr>
      <w:r w:rsidRPr="00FE7229">
        <w:rPr>
          <w:rFonts w:ascii="ＭＳ 明朝" w:hAnsi="ＭＳ 明朝" w:hint="eastAsia"/>
          <w:sz w:val="22"/>
          <w:szCs w:val="22"/>
        </w:rPr>
        <w:t>ニ　その他専門校長が必要と認める場合</w:t>
      </w:r>
    </w:p>
    <w:p w14:paraId="2C44C9F2" w14:textId="4B642D92" w:rsidR="004B4725" w:rsidRPr="00FE7229" w:rsidRDefault="004B4725" w:rsidP="004B4725">
      <w:pPr>
        <w:adjustRightInd w:val="0"/>
        <w:snapToGrid w:val="0"/>
        <w:ind w:leftChars="114" w:left="624" w:hangingChars="200" w:hanging="405"/>
        <w:rPr>
          <w:rFonts w:ascii="ＭＳ 明朝" w:hAnsi="ＭＳ 明朝"/>
          <w:sz w:val="22"/>
          <w:szCs w:val="22"/>
        </w:rPr>
      </w:pPr>
      <w:r w:rsidRPr="00FE7229">
        <w:rPr>
          <w:rFonts w:ascii="ＭＳ 明朝" w:hAnsi="ＭＳ 明朝" w:hint="eastAsia"/>
          <w:sz w:val="22"/>
          <w:szCs w:val="22"/>
        </w:rPr>
        <w:t>（５）乙が補講等を実施する場合の費用については、訓練受講者の負担とはしないこと。なお、訓練</w:t>
      </w:r>
      <w:r w:rsidR="00CB2FD3" w:rsidRPr="00FE7229">
        <w:rPr>
          <w:rFonts w:ascii="ＭＳ 明朝" w:hAnsi="ＭＳ 明朝" w:hint="eastAsia"/>
          <w:sz w:val="22"/>
          <w:szCs w:val="22"/>
        </w:rPr>
        <w:t>修</w:t>
      </w:r>
      <w:r w:rsidRPr="00FE7229">
        <w:rPr>
          <w:rFonts w:ascii="ＭＳ 明朝" w:hAnsi="ＭＳ 明朝" w:hint="eastAsia"/>
          <w:sz w:val="22"/>
          <w:szCs w:val="22"/>
        </w:rPr>
        <w:t>了（予定日）までに当該補講等を実施したことにより、欠席した時間と同程度の受講が認められる場合、</w:t>
      </w:r>
      <w:r w:rsidR="00B713F5" w:rsidRPr="00FE7229">
        <w:rPr>
          <w:rFonts w:ascii="ＭＳ 明朝" w:hAnsi="ＭＳ 明朝" w:hint="eastAsia"/>
          <w:sz w:val="22"/>
          <w:szCs w:val="22"/>
        </w:rPr>
        <w:t>訓練設定時間数</w:t>
      </w:r>
      <w:r w:rsidRPr="00FE7229">
        <w:rPr>
          <w:rFonts w:ascii="ＭＳ 明朝" w:hAnsi="ＭＳ 明朝" w:hint="eastAsia"/>
          <w:sz w:val="22"/>
          <w:szCs w:val="22"/>
        </w:rPr>
        <w:t>を上限とし、受講時間として算出</w:t>
      </w:r>
      <w:r w:rsidR="000F4CB6" w:rsidRPr="00FE7229">
        <w:rPr>
          <w:rFonts w:ascii="ＭＳ 明朝" w:hAnsi="ＭＳ 明朝" w:hint="eastAsia"/>
          <w:sz w:val="22"/>
          <w:szCs w:val="22"/>
        </w:rPr>
        <w:t>して差し支えないものと</w:t>
      </w:r>
      <w:r w:rsidRPr="00FE7229">
        <w:rPr>
          <w:rFonts w:ascii="ＭＳ 明朝" w:hAnsi="ＭＳ 明朝" w:hint="eastAsia"/>
          <w:sz w:val="22"/>
          <w:szCs w:val="22"/>
        </w:rPr>
        <w:t>する。</w:t>
      </w:r>
    </w:p>
    <w:p w14:paraId="44CAB969" w14:textId="77777777" w:rsidR="00947D6D" w:rsidRPr="00FE7229" w:rsidRDefault="00947D6D" w:rsidP="00C22BF7">
      <w:pPr>
        <w:adjustRightInd w:val="0"/>
        <w:snapToGrid w:val="0"/>
        <w:rPr>
          <w:rFonts w:ascii="ＭＳ 明朝" w:hAnsi="ＭＳ 明朝"/>
          <w:sz w:val="22"/>
          <w:szCs w:val="22"/>
        </w:rPr>
      </w:pPr>
    </w:p>
    <w:p w14:paraId="3037C7D6" w14:textId="77777777" w:rsidR="00C22BF7" w:rsidRPr="00FE7229" w:rsidRDefault="008B137B" w:rsidP="00C22BF7">
      <w:pPr>
        <w:adjustRightInd w:val="0"/>
        <w:snapToGrid w:val="0"/>
        <w:rPr>
          <w:rFonts w:ascii="ＭＳ 明朝" w:hAnsi="ＭＳ 明朝"/>
          <w:sz w:val="22"/>
          <w:szCs w:val="22"/>
        </w:rPr>
      </w:pPr>
      <w:r w:rsidRPr="00FE7229">
        <w:rPr>
          <w:rFonts w:ascii="ＭＳ 明朝" w:hAnsi="ＭＳ 明朝" w:hint="eastAsia"/>
          <w:sz w:val="22"/>
          <w:szCs w:val="22"/>
        </w:rPr>
        <w:t>９</w:t>
      </w:r>
      <w:r w:rsidR="00C22BF7" w:rsidRPr="00FE7229">
        <w:rPr>
          <w:rFonts w:ascii="ＭＳ 明朝" w:hAnsi="ＭＳ 明朝" w:hint="eastAsia"/>
          <w:sz w:val="22"/>
          <w:szCs w:val="22"/>
        </w:rPr>
        <w:t>．就職支援</w:t>
      </w:r>
      <w:r w:rsidR="00600877" w:rsidRPr="00FE7229">
        <w:rPr>
          <w:rFonts w:ascii="ＭＳ 明朝" w:hAnsi="ＭＳ 明朝" w:hint="eastAsia"/>
          <w:sz w:val="22"/>
          <w:szCs w:val="22"/>
        </w:rPr>
        <w:t>経</w:t>
      </w:r>
      <w:r w:rsidR="00C22BF7" w:rsidRPr="00FE7229">
        <w:rPr>
          <w:rFonts w:ascii="ＭＳ 明朝" w:hAnsi="ＭＳ 明朝" w:hint="eastAsia"/>
          <w:sz w:val="22"/>
          <w:szCs w:val="22"/>
        </w:rPr>
        <w:t>費の対象者および就職率の考え方</w:t>
      </w:r>
    </w:p>
    <w:p w14:paraId="50FC8762" w14:textId="77777777" w:rsidR="00D56FF8" w:rsidRPr="00FE7229" w:rsidRDefault="00D56FF8" w:rsidP="00D56FF8">
      <w:pPr>
        <w:adjustRightInd w:val="0"/>
        <w:snapToGrid w:val="0"/>
        <w:ind w:firstLineChars="100" w:firstLine="203"/>
        <w:rPr>
          <w:rFonts w:ascii="ＭＳ 明朝" w:hAnsi="ＭＳ 明朝"/>
          <w:sz w:val="22"/>
          <w:szCs w:val="22"/>
        </w:rPr>
      </w:pPr>
      <w:r w:rsidRPr="00FE7229">
        <w:rPr>
          <w:rFonts w:ascii="ＭＳ 明朝" w:hAnsi="ＭＳ 明朝" w:hint="eastAsia"/>
          <w:sz w:val="22"/>
          <w:szCs w:val="22"/>
        </w:rPr>
        <w:t>（１）就職支援経費の対象者</w:t>
      </w:r>
    </w:p>
    <w:p w14:paraId="02E2890E" w14:textId="77777777" w:rsidR="00D56FF8" w:rsidRPr="00FE7229" w:rsidRDefault="00D56FF8" w:rsidP="00D56FF8">
      <w:pPr>
        <w:adjustRightInd w:val="0"/>
        <w:snapToGrid w:val="0"/>
        <w:ind w:left="608" w:hangingChars="300" w:hanging="608"/>
        <w:rPr>
          <w:rFonts w:ascii="ＭＳ 明朝" w:hAnsi="ＭＳ 明朝"/>
          <w:strike/>
          <w:sz w:val="22"/>
          <w:szCs w:val="22"/>
        </w:rPr>
      </w:pPr>
      <w:r w:rsidRPr="00FE7229">
        <w:rPr>
          <w:rFonts w:ascii="ＭＳ 明朝" w:hAnsi="ＭＳ 明朝" w:hint="eastAsia"/>
          <w:sz w:val="22"/>
          <w:szCs w:val="22"/>
        </w:rPr>
        <w:t xml:space="preserve">　　　　就職支援経費の対象となる対象就職者とは、以下のとおりとする。</w:t>
      </w:r>
    </w:p>
    <w:p w14:paraId="47B09861" w14:textId="7789DA26" w:rsidR="00D56FF8" w:rsidRPr="00FE7229" w:rsidRDefault="00D56FF8" w:rsidP="00D56FF8">
      <w:pPr>
        <w:adjustRightInd w:val="0"/>
        <w:snapToGrid w:val="0"/>
        <w:ind w:leftChars="292" w:left="777" w:hangingChars="106" w:hanging="215"/>
        <w:rPr>
          <w:rFonts w:ascii="ＭＳ 明朝" w:hAnsi="ＭＳ 明朝"/>
          <w:sz w:val="22"/>
          <w:szCs w:val="22"/>
        </w:rPr>
      </w:pPr>
      <w:r w:rsidRPr="00FE7229">
        <w:rPr>
          <w:rFonts w:ascii="ＭＳ 明朝" w:hAnsi="ＭＳ 明朝" w:hint="eastAsia"/>
          <w:sz w:val="22"/>
          <w:szCs w:val="22"/>
        </w:rPr>
        <w:t>①　訓練修了後３か月以内（この場合の「訓練修了後３か月以内」とは、「訓練修了日の翌日から起算して３か月以内（３か月を経過する日）」とする。以下同じ。）に就職（就職のための中退者を含む。）または内定した者のうち、一週間の所定労働時間が</w:t>
      </w:r>
      <w:r w:rsidRPr="00FE7229">
        <w:rPr>
          <w:rFonts w:ascii="ＭＳ 明朝" w:hAnsi="ＭＳ 明朝"/>
          <w:sz w:val="22"/>
          <w:szCs w:val="22"/>
        </w:rPr>
        <w:t>20時間以上であり、かつ「雇用期間の定め無し」または「４か月以上」の雇用期間</w:t>
      </w:r>
      <w:ins w:id="17" w:author="w" w:date="2024-08-21T17:06:00Z">
        <w:r w:rsidR="00FF66A6">
          <w:rPr>
            <w:rFonts w:ascii="ＭＳ 明朝" w:hAnsi="ＭＳ 明朝" w:hint="eastAsia"/>
            <w:sz w:val="22"/>
            <w:szCs w:val="22"/>
          </w:rPr>
          <w:t>の雇用契約</w:t>
        </w:r>
      </w:ins>
      <w:r w:rsidRPr="00FE7229">
        <w:rPr>
          <w:rFonts w:ascii="ＭＳ 明朝" w:hAnsi="ＭＳ 明朝"/>
          <w:sz w:val="22"/>
          <w:szCs w:val="22"/>
        </w:rPr>
        <w:t>により雇い入れられた者（この場合の「４か月以上」とは、「雇い入れの日から起算して120日以上」とする。）および自営を開始した者。（以下「対象就職者」という。）</w:t>
      </w:r>
    </w:p>
    <w:p w14:paraId="5CD2A737" w14:textId="0993DA99" w:rsidR="00D56FF8" w:rsidRPr="00FE7229" w:rsidRDefault="00D56FF8" w:rsidP="00D56FF8">
      <w:pPr>
        <w:adjustRightInd w:val="0"/>
        <w:snapToGrid w:val="0"/>
        <w:ind w:leftChars="292" w:left="777" w:hangingChars="106" w:hanging="215"/>
        <w:rPr>
          <w:rFonts w:ascii="ＭＳ 明朝" w:hAnsi="ＭＳ 明朝"/>
          <w:sz w:val="22"/>
          <w:szCs w:val="22"/>
        </w:rPr>
      </w:pPr>
      <w:r w:rsidRPr="00FE7229">
        <w:rPr>
          <w:rFonts w:ascii="ＭＳ 明朝" w:hAnsi="ＭＳ 明朝" w:hint="eastAsia"/>
          <w:sz w:val="22"/>
          <w:szCs w:val="22"/>
        </w:rPr>
        <w:t>②　ただし、訓練修了後３か月以内に、４か月未満の雇用期間</w:t>
      </w:r>
      <w:ins w:id="18" w:author="w" w:date="2024-08-21T17:06:00Z">
        <w:r w:rsidR="00FF66A6">
          <w:rPr>
            <w:rFonts w:ascii="ＭＳ 明朝" w:hAnsi="ＭＳ 明朝" w:hint="eastAsia"/>
            <w:sz w:val="22"/>
            <w:szCs w:val="22"/>
          </w:rPr>
          <w:t>の</w:t>
        </w:r>
      </w:ins>
      <w:ins w:id="19" w:author="w" w:date="2024-08-21T17:07:00Z">
        <w:r w:rsidR="00FF66A6">
          <w:rPr>
            <w:rFonts w:ascii="ＭＳ 明朝" w:hAnsi="ＭＳ 明朝" w:hint="eastAsia"/>
            <w:sz w:val="22"/>
            <w:szCs w:val="22"/>
          </w:rPr>
          <w:t>雇用契約</w:t>
        </w:r>
      </w:ins>
      <w:r w:rsidRPr="00FE7229">
        <w:rPr>
          <w:rFonts w:ascii="ＭＳ 明朝" w:hAnsi="ＭＳ 明朝" w:hint="eastAsia"/>
          <w:sz w:val="22"/>
          <w:szCs w:val="22"/>
        </w:rPr>
        <w:t>により就職または内定したものであって、その後、訓練修了後３か月以内に、「雇用期間の定め無し」または「４か月以上」</w:t>
      </w:r>
      <w:r w:rsidRPr="009C2381">
        <w:rPr>
          <w:rFonts w:ascii="ＭＳ 明朝" w:hAnsi="ＭＳ 明朝" w:hint="eastAsia"/>
          <w:sz w:val="22"/>
          <w:szCs w:val="22"/>
        </w:rPr>
        <w:t>の雇用期間の雇用契約により</w:t>
      </w:r>
      <w:r w:rsidRPr="00FE7229">
        <w:rPr>
          <w:rFonts w:ascii="ＭＳ 明朝" w:hAnsi="ＭＳ 明朝" w:hint="eastAsia"/>
          <w:sz w:val="22"/>
          <w:szCs w:val="22"/>
        </w:rPr>
        <w:t>就職または内定した者については、「対象就職者」として取り扱うものとする。</w:t>
      </w:r>
    </w:p>
    <w:p w14:paraId="1865E1FE" w14:textId="77777777" w:rsidR="00D56FF8" w:rsidRPr="00FE7229" w:rsidRDefault="00D56FF8" w:rsidP="00D56FF8">
      <w:pPr>
        <w:adjustRightInd w:val="0"/>
        <w:snapToGrid w:val="0"/>
        <w:ind w:leftChars="292" w:left="777" w:hangingChars="106" w:hanging="215"/>
        <w:rPr>
          <w:rFonts w:ascii="ＭＳ 明朝" w:hAnsi="ＭＳ 明朝"/>
          <w:sz w:val="22"/>
          <w:szCs w:val="22"/>
        </w:rPr>
      </w:pPr>
      <w:r w:rsidRPr="00FE7229">
        <w:rPr>
          <w:rFonts w:ascii="ＭＳ 明朝" w:hAnsi="ＭＳ 明朝" w:hint="eastAsia"/>
          <w:sz w:val="22"/>
          <w:szCs w:val="22"/>
        </w:rPr>
        <w:t>③　就職した者のうち、労働者派遣事業（有期雇用派遣）により派遣される場合は、就職者は訓練修了後３か月以内に派遣先に就業（就業予定は除く）した者に限ることとし、自営業の場合は、訓練終了後３か月以内に設立または開業し、かつ法人設立届出書または個人事業開廃届出書の写しを提出した者に限るものとする。</w:t>
      </w:r>
    </w:p>
    <w:p w14:paraId="179B8E2A" w14:textId="77777777" w:rsidR="00D56FF8" w:rsidRPr="00FE7229" w:rsidRDefault="00D56FF8" w:rsidP="00D56FF8">
      <w:pPr>
        <w:adjustRightInd w:val="0"/>
        <w:snapToGrid w:val="0"/>
        <w:ind w:leftChars="292" w:left="777" w:hangingChars="106" w:hanging="215"/>
        <w:rPr>
          <w:rFonts w:ascii="ＭＳ 明朝" w:hAnsi="ＭＳ 明朝"/>
          <w:sz w:val="22"/>
          <w:szCs w:val="22"/>
        </w:rPr>
      </w:pPr>
      <w:r w:rsidRPr="00FE7229">
        <w:rPr>
          <w:rFonts w:ascii="ＭＳ 明朝" w:hAnsi="ＭＳ 明朝" w:hint="eastAsia"/>
          <w:sz w:val="22"/>
          <w:szCs w:val="22"/>
        </w:rPr>
        <w:t>④　委託先機関またはその関連事業主に雇用された場合は、雇用保険の加入者に限ることとし、委託先機関は就職状況の報告の際に、雇用保険被保険者資格取得確認通知書（雇用保険被保険者資格取得届等受理後に安定所長から事業主に交付）の写しを提出する</w:t>
      </w:r>
      <w:r w:rsidRPr="009C2381">
        <w:rPr>
          <w:rFonts w:ascii="ＭＳ 明朝" w:hAnsi="ＭＳ 明朝" w:hint="eastAsia"/>
          <w:sz w:val="22"/>
          <w:szCs w:val="22"/>
        </w:rPr>
        <w:t>ものとし、雇用の実態を確認するため、雇用契約書または労働条件通知書の写しを併せて提出するものとする。</w:t>
      </w:r>
    </w:p>
    <w:p w14:paraId="45A9A046" w14:textId="77777777" w:rsidR="00D56FF8" w:rsidRPr="00FE7229" w:rsidRDefault="00D56FF8" w:rsidP="00D56FF8">
      <w:pPr>
        <w:adjustRightInd w:val="0"/>
        <w:snapToGrid w:val="0"/>
        <w:ind w:leftChars="292" w:left="777" w:hangingChars="106" w:hanging="215"/>
        <w:rPr>
          <w:rFonts w:ascii="ＭＳ 明朝" w:hAnsi="ＭＳ 明朝"/>
          <w:sz w:val="22"/>
          <w:szCs w:val="22"/>
        </w:rPr>
      </w:pPr>
      <w:r w:rsidRPr="00FE7229">
        <w:rPr>
          <w:rFonts w:ascii="ＭＳ 明朝" w:hAnsi="ＭＳ 明朝" w:hint="eastAsia"/>
          <w:sz w:val="22"/>
          <w:szCs w:val="22"/>
        </w:rPr>
        <w:t>⑤「内定」は、訓練修了者または就職退校者から提出のあった書面に就職内定日および就職日の記載がある場合のみ可とする。</w:t>
      </w:r>
    </w:p>
    <w:p w14:paraId="17766E0E" w14:textId="77777777" w:rsidR="00D56FF8" w:rsidRPr="00FE7229" w:rsidRDefault="00D56FF8" w:rsidP="00D56FF8">
      <w:pPr>
        <w:adjustRightInd w:val="0"/>
        <w:snapToGrid w:val="0"/>
        <w:ind w:leftChars="292" w:left="777" w:hangingChars="106" w:hanging="215"/>
        <w:rPr>
          <w:rFonts w:ascii="ＭＳ 明朝" w:hAnsi="ＭＳ 明朝"/>
          <w:sz w:val="22"/>
          <w:szCs w:val="22"/>
        </w:rPr>
      </w:pPr>
      <w:r w:rsidRPr="00FE7229">
        <w:rPr>
          <w:rFonts w:ascii="ＭＳ 明朝" w:hAnsi="ＭＳ 明朝" w:hint="eastAsia"/>
          <w:sz w:val="22"/>
          <w:szCs w:val="22"/>
        </w:rPr>
        <w:t>⑥「訓練修了者」からは、就職状況報告の日以前に、複数の職業訓練に係る受講指示を受けたことにより、再度の訓練受講中であるまたは予定している者を除くものとする。</w:t>
      </w:r>
    </w:p>
    <w:p w14:paraId="10475D47" w14:textId="77777777" w:rsidR="00C22BF7" w:rsidRPr="00FE7229" w:rsidRDefault="00C22BF7" w:rsidP="007A5E42">
      <w:pPr>
        <w:adjustRightInd w:val="0"/>
        <w:snapToGrid w:val="0"/>
        <w:ind w:left="1215" w:hangingChars="600" w:hanging="1215"/>
        <w:rPr>
          <w:rFonts w:ascii="ＭＳ 明朝" w:hAnsi="ＭＳ 明朝"/>
          <w:sz w:val="22"/>
          <w:szCs w:val="22"/>
        </w:rPr>
      </w:pPr>
      <w:r w:rsidRPr="00FE7229">
        <w:rPr>
          <w:rFonts w:ascii="ＭＳ 明朝" w:hAnsi="ＭＳ 明朝"/>
          <w:sz w:val="22"/>
          <w:szCs w:val="22"/>
        </w:rPr>
        <w:lastRenderedPageBreak/>
        <w:t xml:space="preserve">  </w:t>
      </w:r>
      <w:r w:rsidRPr="00FE7229">
        <w:rPr>
          <w:rFonts w:ascii="ＭＳ 明朝" w:hAnsi="ＭＳ 明朝" w:hint="eastAsia"/>
          <w:sz w:val="22"/>
          <w:szCs w:val="22"/>
        </w:rPr>
        <w:t>（２）就職支援経費の対象となる就職</w:t>
      </w:r>
      <w:r w:rsidR="00DD5578" w:rsidRPr="00FE7229">
        <w:rPr>
          <w:rFonts w:ascii="ＭＳ 明朝" w:hAnsi="ＭＳ 明朝" w:hint="eastAsia"/>
          <w:sz w:val="22"/>
          <w:szCs w:val="22"/>
        </w:rPr>
        <w:t>支援経費就職率</w:t>
      </w:r>
    </w:p>
    <w:p w14:paraId="1CD228AA" w14:textId="77777777" w:rsidR="00C22BF7" w:rsidRPr="00FE7229" w:rsidRDefault="00C22BF7" w:rsidP="00C22BF7">
      <w:pPr>
        <w:adjustRightInd w:val="0"/>
        <w:snapToGrid w:val="0"/>
        <w:rPr>
          <w:rFonts w:ascii="ＭＳ 明朝" w:hAnsi="ＭＳ 明朝"/>
          <w:sz w:val="22"/>
          <w:szCs w:val="22"/>
        </w:rPr>
      </w:pPr>
      <w:r w:rsidRPr="00FE7229">
        <w:rPr>
          <w:rFonts w:ascii="ＭＳ 明朝" w:hAnsi="ＭＳ 明朝" w:hint="eastAsia"/>
          <w:sz w:val="22"/>
          <w:szCs w:val="22"/>
        </w:rPr>
        <w:t xml:space="preserve">　　　　就職支援経費の対象となる</w:t>
      </w:r>
      <w:r w:rsidR="00DD5578" w:rsidRPr="00FE7229">
        <w:rPr>
          <w:rFonts w:ascii="ＭＳ 明朝" w:hAnsi="ＭＳ 明朝" w:hint="eastAsia"/>
          <w:sz w:val="22"/>
          <w:szCs w:val="22"/>
        </w:rPr>
        <w:t>就職支援経費就職率</w:t>
      </w:r>
      <w:r w:rsidRPr="00FE7229">
        <w:rPr>
          <w:rFonts w:ascii="ＭＳ 明朝" w:hAnsi="ＭＳ 明朝" w:hint="eastAsia"/>
          <w:sz w:val="22"/>
          <w:szCs w:val="22"/>
        </w:rPr>
        <w:t xml:space="preserve">の算定方法は以下のとおりとする。　</w:t>
      </w:r>
    </w:p>
    <w:p w14:paraId="456EBA41" w14:textId="77777777" w:rsidR="00C22BF7" w:rsidRPr="00FE7229" w:rsidRDefault="00C22BF7" w:rsidP="00C22BF7">
      <w:pPr>
        <w:adjustRightInd w:val="0"/>
        <w:snapToGrid w:val="0"/>
        <w:rPr>
          <w:rFonts w:ascii="ＭＳ 明朝" w:hAnsi="ＭＳ 明朝"/>
          <w:sz w:val="20"/>
          <w:szCs w:val="20"/>
        </w:rPr>
      </w:pPr>
    </w:p>
    <w:p w14:paraId="43EC27CE" w14:textId="77777777" w:rsidR="00C22BF7" w:rsidRPr="00FE7229" w:rsidRDefault="00736EB0" w:rsidP="00C22BF7">
      <w:pPr>
        <w:adjustRightInd w:val="0"/>
        <w:snapToGrid w:val="0"/>
        <w:rPr>
          <w:rFonts w:ascii="ＭＳ 明朝" w:hAnsi="ＭＳ 明朝"/>
          <w:sz w:val="20"/>
          <w:szCs w:val="20"/>
        </w:rPr>
      </w:pPr>
      <w:r w:rsidRPr="00FE7229">
        <w:rPr>
          <w:rFonts w:ascii="ＭＳ 明朝" w:hAnsi="ＭＳ 明朝" w:hint="eastAsia"/>
          <w:sz w:val="20"/>
          <w:szCs w:val="20"/>
        </w:rPr>
        <w:t xml:space="preserve">　　　　　　　　　　　　　　　　　　　　　</w:t>
      </w:r>
      <w:r w:rsidR="007E1A6D" w:rsidRPr="00FE7229">
        <w:rPr>
          <w:rFonts w:ascii="ＭＳ 明朝" w:hAnsi="ＭＳ 明朝" w:hint="eastAsia"/>
          <w:sz w:val="20"/>
          <w:szCs w:val="20"/>
        </w:rPr>
        <w:t xml:space="preserve">　　</w:t>
      </w:r>
      <w:r w:rsidR="00C22BF7" w:rsidRPr="00FE7229">
        <w:rPr>
          <w:rFonts w:ascii="ＭＳ 明朝" w:hAnsi="ＭＳ 明朝" w:hint="eastAsia"/>
          <w:sz w:val="20"/>
          <w:szCs w:val="20"/>
        </w:rPr>
        <w:t>対象就職者の人数</w:t>
      </w:r>
    </w:p>
    <w:p w14:paraId="55BFDBA8" w14:textId="69878BE3" w:rsidR="00C22BF7" w:rsidRPr="00FE7229" w:rsidRDefault="007E5C0F" w:rsidP="008E3595">
      <w:pPr>
        <w:tabs>
          <w:tab w:val="left" w:pos="8722"/>
        </w:tabs>
        <w:adjustRightInd w:val="0"/>
        <w:snapToGrid w:val="0"/>
        <w:ind w:firstLineChars="400" w:firstLine="730"/>
        <w:rPr>
          <w:rFonts w:ascii="ＭＳ 明朝" w:hAnsi="ＭＳ 明朝"/>
          <w:sz w:val="20"/>
          <w:szCs w:val="20"/>
        </w:rPr>
      </w:pPr>
      <w:r w:rsidRPr="009C2381">
        <w:rPr>
          <w:rFonts w:ascii="ＭＳ 明朝" w:hAnsi="ＭＳ 明朝"/>
          <w:noProof/>
          <w:sz w:val="20"/>
          <w:szCs w:val="20"/>
        </w:rPr>
        <mc:AlternateContent>
          <mc:Choice Requires="wps">
            <w:drawing>
              <wp:anchor distT="0" distB="0" distL="114300" distR="114300" simplePos="0" relativeHeight="251655168" behindDoc="0" locked="0" layoutInCell="1" allowOverlap="1" wp14:anchorId="7C6486DC" wp14:editId="51F97197">
                <wp:simplePos x="0" y="0"/>
                <wp:positionH relativeFrom="column">
                  <wp:posOffset>1852295</wp:posOffset>
                </wp:positionH>
                <wp:positionV relativeFrom="paragraph">
                  <wp:posOffset>76835</wp:posOffset>
                </wp:positionV>
                <wp:extent cx="3587115" cy="17780"/>
                <wp:effectExtent l="0" t="0" r="13335" b="1270"/>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87115" cy="177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81DB17" id="Line 10" o:spid="_x0000_s1026" style="position:absolute;left:0;text-align:left;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85pt,6.05pt" to="428.3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"/>
            </w:pict>
          </mc:Fallback>
        </mc:AlternateContent>
      </w:r>
      <w:r w:rsidR="00C22BF7" w:rsidRPr="00FE7229">
        <w:rPr>
          <w:rFonts w:ascii="ＭＳ 明朝" w:hAnsi="ＭＳ 明朝" w:hint="eastAsia"/>
          <w:sz w:val="20"/>
          <w:szCs w:val="20"/>
        </w:rPr>
        <w:t>就職</w:t>
      </w:r>
      <w:r w:rsidR="00DD5578" w:rsidRPr="00FE7229">
        <w:rPr>
          <w:rFonts w:ascii="ＭＳ 明朝" w:hAnsi="ＭＳ 明朝" w:hint="eastAsia"/>
          <w:sz w:val="20"/>
          <w:szCs w:val="20"/>
        </w:rPr>
        <w:t>支援経費就職</w:t>
      </w:r>
      <w:r w:rsidR="00C22BF7" w:rsidRPr="00FE7229">
        <w:rPr>
          <w:rFonts w:ascii="ＭＳ 明朝" w:hAnsi="ＭＳ 明朝" w:hint="eastAsia"/>
          <w:sz w:val="20"/>
          <w:szCs w:val="20"/>
        </w:rPr>
        <w:t>率　＝</w:t>
      </w:r>
      <w:r w:rsidR="00C22BF7" w:rsidRPr="00FE7229">
        <w:rPr>
          <w:rFonts w:ascii="ＭＳ 明朝" w:hAnsi="ＭＳ 明朝"/>
          <w:sz w:val="20"/>
          <w:szCs w:val="20"/>
        </w:rPr>
        <w:tab/>
      </w:r>
      <w:r w:rsidR="00C22BF7" w:rsidRPr="00FE7229">
        <w:rPr>
          <w:rFonts w:ascii="ＭＳ 明朝" w:hAnsi="ＭＳ 明朝" w:hint="eastAsia"/>
          <w:sz w:val="20"/>
          <w:szCs w:val="20"/>
        </w:rPr>
        <w:t>×１００</w:t>
      </w:r>
    </w:p>
    <w:p w14:paraId="3C5AA35C" w14:textId="77777777" w:rsidR="00C22BF7" w:rsidRPr="00FE7229" w:rsidRDefault="00C22BF7" w:rsidP="00C22BF7">
      <w:pPr>
        <w:adjustRightInd w:val="0"/>
        <w:snapToGrid w:val="0"/>
        <w:rPr>
          <w:rFonts w:ascii="ＭＳ 明朝" w:hAnsi="ＭＳ 明朝"/>
          <w:sz w:val="20"/>
          <w:szCs w:val="20"/>
        </w:rPr>
      </w:pPr>
      <w:r w:rsidRPr="00FE7229">
        <w:rPr>
          <w:rFonts w:ascii="ＭＳ 明朝" w:hAnsi="ＭＳ 明朝" w:hint="eastAsia"/>
          <w:sz w:val="20"/>
          <w:szCs w:val="20"/>
        </w:rPr>
        <w:t xml:space="preserve">　　　　　　　　　　　</w:t>
      </w:r>
      <w:r w:rsidR="008E3595" w:rsidRPr="00FE7229">
        <w:rPr>
          <w:rFonts w:ascii="ＭＳ 明朝" w:hAnsi="ＭＳ 明朝" w:hint="eastAsia"/>
          <w:sz w:val="20"/>
          <w:szCs w:val="20"/>
        </w:rPr>
        <w:t xml:space="preserve">　　　　　</w:t>
      </w:r>
      <w:r w:rsidRPr="00FE7229">
        <w:rPr>
          <w:rFonts w:ascii="ＭＳ 明朝" w:hAnsi="ＭＳ 明朝" w:hint="eastAsia"/>
          <w:sz w:val="20"/>
          <w:szCs w:val="20"/>
        </w:rPr>
        <w:t xml:space="preserve">訓練修了者の人数　＋　</w:t>
      </w:r>
      <w:r w:rsidR="00DD5578" w:rsidRPr="00FE7229">
        <w:rPr>
          <w:rFonts w:ascii="ＭＳ 明朝" w:hAnsi="ＭＳ 明朝" w:hint="eastAsia"/>
          <w:sz w:val="20"/>
          <w:szCs w:val="20"/>
        </w:rPr>
        <w:t>対象就職者の</w:t>
      </w:r>
      <w:r w:rsidR="00AA3E5D" w:rsidRPr="00FE7229">
        <w:rPr>
          <w:rFonts w:ascii="ＭＳ 明朝" w:hAnsi="ＭＳ 明朝" w:hint="eastAsia"/>
          <w:sz w:val="20"/>
          <w:szCs w:val="20"/>
        </w:rPr>
        <w:t>うち</w:t>
      </w:r>
      <w:r w:rsidR="00DD5578" w:rsidRPr="00FE7229">
        <w:rPr>
          <w:rFonts w:ascii="ＭＳ 明朝" w:hAnsi="ＭＳ 明朝" w:hint="eastAsia"/>
          <w:sz w:val="20"/>
          <w:szCs w:val="20"/>
        </w:rPr>
        <w:t>就職のための中退者</w:t>
      </w:r>
      <w:r w:rsidR="00AA3E5D" w:rsidRPr="00FE7229">
        <w:rPr>
          <w:rFonts w:ascii="ＭＳ 明朝" w:hAnsi="ＭＳ 明朝" w:hint="eastAsia"/>
          <w:sz w:val="20"/>
          <w:szCs w:val="20"/>
        </w:rPr>
        <w:t>の人数</w:t>
      </w:r>
    </w:p>
    <w:p w14:paraId="3ACC456E" w14:textId="77777777" w:rsidR="00E67D15" w:rsidRPr="00FE7229" w:rsidRDefault="00E67D15" w:rsidP="00C22BF7">
      <w:pPr>
        <w:adjustRightInd w:val="0"/>
        <w:snapToGrid w:val="0"/>
        <w:rPr>
          <w:rFonts w:ascii="ＭＳ 明朝" w:hAnsi="ＭＳ 明朝"/>
          <w:sz w:val="22"/>
          <w:szCs w:val="22"/>
        </w:rPr>
      </w:pPr>
    </w:p>
    <w:p w14:paraId="157DC588" w14:textId="0114EF14" w:rsidR="00C22BF7" w:rsidRPr="00FE7229" w:rsidRDefault="0023096A" w:rsidP="00C22BF7">
      <w:pPr>
        <w:adjustRightInd w:val="0"/>
        <w:snapToGrid w:val="0"/>
        <w:rPr>
          <w:rFonts w:ascii="ＭＳ 明朝" w:hAnsi="ＭＳ 明朝"/>
          <w:sz w:val="22"/>
          <w:szCs w:val="22"/>
        </w:rPr>
      </w:pPr>
      <w:r w:rsidRPr="00FE7229">
        <w:rPr>
          <w:rFonts w:ascii="ＭＳ 明朝" w:hAnsi="ＭＳ 明朝"/>
          <w:sz w:val="22"/>
          <w:szCs w:val="22"/>
        </w:rPr>
        <w:t>10</w:t>
      </w:r>
      <w:r w:rsidR="00C22BF7" w:rsidRPr="00FE7229">
        <w:rPr>
          <w:rFonts w:ascii="ＭＳ 明朝" w:hAnsi="ＭＳ 明朝" w:hint="eastAsia"/>
          <w:sz w:val="22"/>
          <w:szCs w:val="22"/>
        </w:rPr>
        <w:t>．委託業務の円滑な実施</w:t>
      </w:r>
    </w:p>
    <w:p w14:paraId="150FB10D" w14:textId="77777777" w:rsidR="00C22BF7" w:rsidRPr="00FE7229" w:rsidRDefault="00C22BF7" w:rsidP="007A5E42">
      <w:pPr>
        <w:adjustRightInd w:val="0"/>
        <w:snapToGrid w:val="0"/>
        <w:ind w:leftChars="114" w:left="624" w:hangingChars="200" w:hanging="405"/>
        <w:rPr>
          <w:rFonts w:ascii="ＭＳ 明朝" w:hAnsi="ＭＳ 明朝"/>
          <w:sz w:val="22"/>
          <w:szCs w:val="22"/>
        </w:rPr>
      </w:pPr>
      <w:r w:rsidRPr="00FE7229">
        <w:rPr>
          <w:rFonts w:ascii="ＭＳ 明朝" w:hAnsi="ＭＳ 明朝" w:hint="eastAsia"/>
          <w:sz w:val="22"/>
          <w:szCs w:val="22"/>
        </w:rPr>
        <w:t>（１）乙は、委託業務を適正かつ円滑に実施するため、常に甲と密接な連絡をとり、随時十分な打ち合わせを行うこと。</w:t>
      </w:r>
    </w:p>
    <w:p w14:paraId="1607ED82" w14:textId="77777777" w:rsidR="00C22BF7" w:rsidRPr="00FE7229" w:rsidRDefault="00C22BF7" w:rsidP="007A5E42">
      <w:pPr>
        <w:adjustRightInd w:val="0"/>
        <w:snapToGrid w:val="0"/>
        <w:ind w:leftChars="114" w:left="624" w:hangingChars="200" w:hanging="405"/>
        <w:rPr>
          <w:rFonts w:ascii="ＭＳ 明朝" w:hAnsi="ＭＳ 明朝"/>
          <w:sz w:val="22"/>
          <w:szCs w:val="22"/>
        </w:rPr>
      </w:pPr>
      <w:r w:rsidRPr="00FE7229">
        <w:rPr>
          <w:rFonts w:ascii="ＭＳ 明朝" w:hAnsi="ＭＳ 明朝" w:hint="eastAsia"/>
          <w:sz w:val="22"/>
          <w:szCs w:val="22"/>
        </w:rPr>
        <w:t>（２）乙は、委託業務履行中に甲が報告を求めたときは、その指示する方法により速やかに報告すること。</w:t>
      </w:r>
    </w:p>
    <w:p w14:paraId="492F4707" w14:textId="77777777" w:rsidR="00C22BF7" w:rsidRPr="00FE7229" w:rsidRDefault="00C22BF7" w:rsidP="00C22BF7">
      <w:pPr>
        <w:adjustRightInd w:val="0"/>
        <w:snapToGrid w:val="0"/>
        <w:rPr>
          <w:rFonts w:ascii="ＭＳ 明朝" w:hAnsi="ＭＳ 明朝"/>
          <w:sz w:val="22"/>
          <w:szCs w:val="22"/>
        </w:rPr>
      </w:pPr>
    </w:p>
    <w:p w14:paraId="35C4B73A" w14:textId="6888B5E8" w:rsidR="00C22BF7" w:rsidRPr="00FE7229" w:rsidRDefault="0023096A" w:rsidP="00C22BF7">
      <w:pPr>
        <w:adjustRightInd w:val="0"/>
        <w:snapToGrid w:val="0"/>
        <w:rPr>
          <w:rFonts w:ascii="ＭＳ 明朝" w:hAnsi="ＭＳ 明朝"/>
          <w:sz w:val="22"/>
          <w:szCs w:val="22"/>
        </w:rPr>
      </w:pPr>
      <w:r w:rsidRPr="00FE7229">
        <w:rPr>
          <w:rFonts w:ascii="ＭＳ 明朝" w:hAnsi="ＭＳ 明朝"/>
          <w:sz w:val="22"/>
          <w:szCs w:val="22"/>
        </w:rPr>
        <w:t>11</w:t>
      </w:r>
      <w:r w:rsidR="00C22BF7" w:rsidRPr="00FE7229">
        <w:rPr>
          <w:rFonts w:ascii="ＭＳ 明朝" w:hAnsi="ＭＳ 明朝" w:hint="eastAsia"/>
          <w:sz w:val="22"/>
          <w:szCs w:val="22"/>
        </w:rPr>
        <w:t>．その他</w:t>
      </w:r>
    </w:p>
    <w:p w14:paraId="56B6042F" w14:textId="77777777" w:rsidR="007A5E42" w:rsidRPr="00FE7229" w:rsidRDefault="007A5E42" w:rsidP="007A5E42">
      <w:pPr>
        <w:adjustRightInd w:val="0"/>
        <w:snapToGrid w:val="0"/>
        <w:ind w:leftChars="105" w:left="202"/>
        <w:rPr>
          <w:rFonts w:ascii="ＭＳ 明朝" w:hAnsi="ＭＳ 明朝"/>
          <w:sz w:val="22"/>
          <w:szCs w:val="22"/>
        </w:rPr>
      </w:pPr>
      <w:r w:rsidRPr="00FE7229">
        <w:rPr>
          <w:rFonts w:ascii="ＭＳ 明朝" w:hAnsi="ＭＳ 明朝" w:hint="eastAsia"/>
          <w:sz w:val="22"/>
          <w:szCs w:val="22"/>
        </w:rPr>
        <w:t>（１）乙は、委託業務の処理上知り得た秘密を他人に漏らしてはならない。</w:t>
      </w:r>
    </w:p>
    <w:p w14:paraId="1FCB704B" w14:textId="77777777" w:rsidR="007A5E42" w:rsidRPr="00FE7229" w:rsidRDefault="007A5E42" w:rsidP="007A5E42">
      <w:pPr>
        <w:adjustRightInd w:val="0"/>
        <w:snapToGrid w:val="0"/>
        <w:ind w:leftChars="105" w:left="607" w:hangingChars="200" w:hanging="405"/>
        <w:rPr>
          <w:rFonts w:ascii="ＭＳ 明朝" w:hAnsi="ＭＳ 明朝"/>
          <w:sz w:val="22"/>
          <w:szCs w:val="22"/>
        </w:rPr>
      </w:pPr>
      <w:r w:rsidRPr="00FE7229">
        <w:rPr>
          <w:rFonts w:ascii="ＭＳ 明朝" w:hAnsi="ＭＳ 明朝" w:hint="eastAsia"/>
          <w:sz w:val="22"/>
          <w:szCs w:val="22"/>
        </w:rPr>
        <w:t xml:space="preserve">　　　また、乙は、委託業務を行うために個人情報を取り扱う場合は、別紙</w:t>
      </w:r>
      <w:r w:rsidR="008E3595" w:rsidRPr="00FE7229">
        <w:rPr>
          <w:rFonts w:ascii="ＭＳ 明朝" w:hAnsi="ＭＳ 明朝" w:hint="eastAsia"/>
          <w:sz w:val="22"/>
          <w:szCs w:val="22"/>
        </w:rPr>
        <w:t>４</w:t>
      </w:r>
      <w:r w:rsidRPr="00FE7229">
        <w:rPr>
          <w:rFonts w:ascii="ＭＳ 明朝" w:hAnsi="ＭＳ 明朝" w:hint="eastAsia"/>
          <w:sz w:val="22"/>
          <w:szCs w:val="22"/>
        </w:rPr>
        <w:t>「個人情報取扱特記事項」を守らなければならない。</w:t>
      </w:r>
    </w:p>
    <w:p w14:paraId="5A9FB254" w14:textId="77777777" w:rsidR="007A5E42" w:rsidRPr="00FE7229" w:rsidRDefault="007A5E42" w:rsidP="007A5E42">
      <w:pPr>
        <w:adjustRightInd w:val="0"/>
        <w:snapToGrid w:val="0"/>
        <w:ind w:leftChars="105" w:left="607" w:hangingChars="200" w:hanging="405"/>
        <w:rPr>
          <w:rFonts w:ascii="ＭＳ 明朝" w:hAnsi="ＭＳ 明朝"/>
          <w:sz w:val="22"/>
          <w:szCs w:val="22"/>
        </w:rPr>
      </w:pPr>
      <w:r w:rsidRPr="00FE7229">
        <w:rPr>
          <w:rFonts w:ascii="ＭＳ 明朝" w:hAnsi="ＭＳ 明朝" w:hint="eastAsia"/>
          <w:sz w:val="22"/>
          <w:szCs w:val="22"/>
        </w:rPr>
        <w:t>（２）この仕様書に定めのない事項または委託業務の実施にあたって疑義が生じたときは、必要に応じて甲乙</w:t>
      </w:r>
      <w:r w:rsidR="004A36E8" w:rsidRPr="00FE7229">
        <w:rPr>
          <w:rFonts w:ascii="ＭＳ 明朝" w:hAnsi="ＭＳ 明朝" w:hint="eastAsia"/>
          <w:sz w:val="22"/>
          <w:szCs w:val="22"/>
        </w:rPr>
        <w:t>双方が</w:t>
      </w:r>
      <w:r w:rsidRPr="00FE7229">
        <w:rPr>
          <w:rFonts w:ascii="ＭＳ 明朝" w:hAnsi="ＭＳ 明朝" w:hint="eastAsia"/>
          <w:sz w:val="22"/>
          <w:szCs w:val="22"/>
        </w:rPr>
        <w:t>協議して定める。</w:t>
      </w:r>
    </w:p>
    <w:sectPr w:rsidR="007A5E42" w:rsidRPr="00FE7229" w:rsidSect="003E1B44">
      <w:pgSz w:w="11906" w:h="16838" w:code="9"/>
      <w:pgMar w:top="1134" w:right="1416" w:bottom="1134" w:left="851" w:header="720" w:footer="720" w:gutter="0"/>
      <w:cols w:space="720"/>
      <w:noEndnote/>
      <w:docGrid w:type="linesAndChars" w:linePitch="322" w:charSpace="-357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0421B" w14:textId="77777777" w:rsidR="007B01CB" w:rsidRDefault="007B01CB" w:rsidP="003369EA">
      <w:r>
        <w:separator/>
      </w:r>
    </w:p>
  </w:endnote>
  <w:endnote w:type="continuationSeparator" w:id="0">
    <w:p w14:paraId="3F3CFF78" w14:textId="77777777" w:rsidR="007B01CB" w:rsidRDefault="007B01CB" w:rsidP="00336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86096B" w14:textId="77777777" w:rsidR="007B01CB" w:rsidRDefault="007B01CB" w:rsidP="003369EA">
      <w:r>
        <w:separator/>
      </w:r>
    </w:p>
  </w:footnote>
  <w:footnote w:type="continuationSeparator" w:id="0">
    <w:p w14:paraId="1F816972" w14:textId="77777777" w:rsidR="007B01CB" w:rsidRDefault="007B01CB" w:rsidP="003369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21404"/>
    <w:multiLevelType w:val="multilevel"/>
    <w:tmpl w:val="3C840046"/>
    <w:lvl w:ilvl="0">
      <w:start w:val="1"/>
      <w:numFmt w:val="decimalEnclosedCircle"/>
      <w:lvlText w:val="%1"/>
      <w:lvlJc w:val="left"/>
      <w:pPr>
        <w:ind w:left="705" w:hanging="360"/>
      </w:pPr>
      <w:rPr>
        <w:rFonts w:hint="default"/>
      </w:rPr>
    </w:lvl>
    <w:lvl w:ilvl="1">
      <w:start w:val="1"/>
      <w:numFmt w:val="aiueoFullWidth"/>
      <w:lvlText w:val="(%2)"/>
      <w:lvlJc w:val="left"/>
      <w:pPr>
        <w:ind w:left="1185" w:hanging="420"/>
      </w:pPr>
    </w:lvl>
    <w:lvl w:ilvl="2">
      <w:start w:val="1"/>
      <w:numFmt w:val="decimalEnclosedCircle"/>
      <w:lvlText w:val="%3"/>
      <w:lvlJc w:val="left"/>
      <w:pPr>
        <w:ind w:left="1605" w:hanging="420"/>
      </w:pPr>
    </w:lvl>
    <w:lvl w:ilvl="3">
      <w:start w:val="1"/>
      <w:numFmt w:val="decimal"/>
      <w:lvlText w:val="%4."/>
      <w:lvlJc w:val="left"/>
      <w:pPr>
        <w:ind w:left="2025" w:hanging="420"/>
      </w:pPr>
    </w:lvl>
    <w:lvl w:ilvl="4">
      <w:start w:val="1"/>
      <w:numFmt w:val="aiueoFullWidth"/>
      <w:lvlText w:val="(%5)"/>
      <w:lvlJc w:val="left"/>
      <w:pPr>
        <w:ind w:left="2445" w:hanging="420"/>
      </w:pPr>
    </w:lvl>
    <w:lvl w:ilvl="5">
      <w:start w:val="1"/>
      <w:numFmt w:val="decimalEnclosedCircle"/>
      <w:lvlText w:val="%6"/>
      <w:lvlJc w:val="left"/>
      <w:pPr>
        <w:ind w:left="2865" w:hanging="420"/>
      </w:pPr>
    </w:lvl>
    <w:lvl w:ilvl="6">
      <w:start w:val="1"/>
      <w:numFmt w:val="decimal"/>
      <w:lvlText w:val="%7."/>
      <w:lvlJc w:val="left"/>
      <w:pPr>
        <w:ind w:left="3285" w:hanging="420"/>
      </w:pPr>
    </w:lvl>
    <w:lvl w:ilvl="7">
      <w:start w:val="1"/>
      <w:numFmt w:val="aiueoFullWidth"/>
      <w:lvlText w:val="(%8)"/>
      <w:lvlJc w:val="left"/>
      <w:pPr>
        <w:ind w:left="3705" w:hanging="420"/>
      </w:pPr>
    </w:lvl>
    <w:lvl w:ilvl="8">
      <w:start w:val="1"/>
      <w:numFmt w:val="decimalEnclosedCircle"/>
      <w:lvlText w:val="%9"/>
      <w:lvlJc w:val="left"/>
      <w:pPr>
        <w:ind w:left="4125" w:hanging="420"/>
      </w:pPr>
    </w:lvl>
  </w:abstractNum>
  <w:abstractNum w:abstractNumId="1" w15:restartNumberingAfterBreak="0">
    <w:nsid w:val="1FA25008"/>
    <w:multiLevelType w:val="hybridMultilevel"/>
    <w:tmpl w:val="1C6CAB8E"/>
    <w:lvl w:ilvl="0" w:tplc="04090011">
      <w:start w:val="1"/>
      <w:numFmt w:val="decimalEnclosedCircle"/>
      <w:lvlText w:val="%1"/>
      <w:lvlJc w:val="left"/>
      <w:pPr>
        <w:ind w:left="563" w:hanging="360"/>
      </w:pPr>
      <w:rPr>
        <w:rFonts w:hint="default"/>
      </w:rPr>
    </w:lvl>
    <w:lvl w:ilvl="1" w:tplc="04090017" w:tentative="1">
      <w:start w:val="1"/>
      <w:numFmt w:val="aiueoFullWidth"/>
      <w:lvlText w:val="(%2)"/>
      <w:lvlJc w:val="left"/>
      <w:pPr>
        <w:ind w:left="1043" w:hanging="420"/>
      </w:pPr>
    </w:lvl>
    <w:lvl w:ilvl="2" w:tplc="04090011" w:tentative="1">
      <w:start w:val="1"/>
      <w:numFmt w:val="decimalEnclosedCircle"/>
      <w:lvlText w:val="%3"/>
      <w:lvlJc w:val="left"/>
      <w:pPr>
        <w:ind w:left="1463" w:hanging="420"/>
      </w:pPr>
    </w:lvl>
    <w:lvl w:ilvl="3" w:tplc="0409000F" w:tentative="1">
      <w:start w:val="1"/>
      <w:numFmt w:val="decimal"/>
      <w:lvlText w:val="%4."/>
      <w:lvlJc w:val="left"/>
      <w:pPr>
        <w:ind w:left="1883" w:hanging="420"/>
      </w:pPr>
    </w:lvl>
    <w:lvl w:ilvl="4" w:tplc="04090017" w:tentative="1">
      <w:start w:val="1"/>
      <w:numFmt w:val="aiueoFullWidth"/>
      <w:lvlText w:val="(%5)"/>
      <w:lvlJc w:val="left"/>
      <w:pPr>
        <w:ind w:left="2303" w:hanging="420"/>
      </w:pPr>
    </w:lvl>
    <w:lvl w:ilvl="5" w:tplc="04090011" w:tentative="1">
      <w:start w:val="1"/>
      <w:numFmt w:val="decimalEnclosedCircle"/>
      <w:lvlText w:val="%6"/>
      <w:lvlJc w:val="left"/>
      <w:pPr>
        <w:ind w:left="2723" w:hanging="420"/>
      </w:pPr>
    </w:lvl>
    <w:lvl w:ilvl="6" w:tplc="0409000F" w:tentative="1">
      <w:start w:val="1"/>
      <w:numFmt w:val="decimal"/>
      <w:lvlText w:val="%7."/>
      <w:lvlJc w:val="left"/>
      <w:pPr>
        <w:ind w:left="3143" w:hanging="420"/>
      </w:pPr>
    </w:lvl>
    <w:lvl w:ilvl="7" w:tplc="04090017" w:tentative="1">
      <w:start w:val="1"/>
      <w:numFmt w:val="aiueoFullWidth"/>
      <w:lvlText w:val="(%8)"/>
      <w:lvlJc w:val="left"/>
      <w:pPr>
        <w:ind w:left="3563" w:hanging="420"/>
      </w:pPr>
    </w:lvl>
    <w:lvl w:ilvl="8" w:tplc="04090011" w:tentative="1">
      <w:start w:val="1"/>
      <w:numFmt w:val="decimalEnclosedCircle"/>
      <w:lvlText w:val="%9"/>
      <w:lvlJc w:val="left"/>
      <w:pPr>
        <w:ind w:left="3983" w:hanging="420"/>
      </w:pPr>
    </w:lvl>
  </w:abstractNum>
  <w:abstractNum w:abstractNumId="2" w15:restartNumberingAfterBreak="0">
    <w:nsid w:val="31217CB7"/>
    <w:multiLevelType w:val="hybridMultilevel"/>
    <w:tmpl w:val="6852B2AC"/>
    <w:lvl w:ilvl="0" w:tplc="C2C47C4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3CD0482A"/>
    <w:multiLevelType w:val="hybridMultilevel"/>
    <w:tmpl w:val="74EE339A"/>
    <w:lvl w:ilvl="0" w:tplc="849AAD5E">
      <w:start w:val="1"/>
      <w:numFmt w:val="irohaFullWidth"/>
      <w:lvlText w:val="%1．"/>
      <w:lvlJc w:val="left"/>
      <w:pPr>
        <w:tabs>
          <w:tab w:val="num" w:pos="876"/>
        </w:tabs>
        <w:ind w:left="876" w:hanging="450"/>
      </w:pPr>
      <w:rPr>
        <w:rFonts w:hint="eastAsia"/>
      </w:rPr>
    </w:lvl>
    <w:lvl w:ilvl="1" w:tplc="04090017" w:tentative="1">
      <w:start w:val="1"/>
      <w:numFmt w:val="aiueoFullWidth"/>
      <w:lvlText w:val="(%2)"/>
      <w:lvlJc w:val="left"/>
      <w:pPr>
        <w:tabs>
          <w:tab w:val="num" w:pos="1266"/>
        </w:tabs>
        <w:ind w:left="1266" w:hanging="420"/>
      </w:pPr>
    </w:lvl>
    <w:lvl w:ilvl="2" w:tplc="04090011" w:tentative="1">
      <w:start w:val="1"/>
      <w:numFmt w:val="decimalEnclosedCircle"/>
      <w:lvlText w:val="%3"/>
      <w:lvlJc w:val="left"/>
      <w:pPr>
        <w:tabs>
          <w:tab w:val="num" w:pos="1686"/>
        </w:tabs>
        <w:ind w:left="1686" w:hanging="420"/>
      </w:pPr>
    </w:lvl>
    <w:lvl w:ilvl="3" w:tplc="0409000F" w:tentative="1">
      <w:start w:val="1"/>
      <w:numFmt w:val="decimal"/>
      <w:lvlText w:val="%4."/>
      <w:lvlJc w:val="left"/>
      <w:pPr>
        <w:tabs>
          <w:tab w:val="num" w:pos="2106"/>
        </w:tabs>
        <w:ind w:left="2106" w:hanging="420"/>
      </w:pPr>
    </w:lvl>
    <w:lvl w:ilvl="4" w:tplc="04090017" w:tentative="1">
      <w:start w:val="1"/>
      <w:numFmt w:val="aiueoFullWidth"/>
      <w:lvlText w:val="(%5)"/>
      <w:lvlJc w:val="left"/>
      <w:pPr>
        <w:tabs>
          <w:tab w:val="num" w:pos="2526"/>
        </w:tabs>
        <w:ind w:left="2526" w:hanging="420"/>
      </w:pPr>
    </w:lvl>
    <w:lvl w:ilvl="5" w:tplc="04090011" w:tentative="1">
      <w:start w:val="1"/>
      <w:numFmt w:val="decimalEnclosedCircle"/>
      <w:lvlText w:val="%6"/>
      <w:lvlJc w:val="left"/>
      <w:pPr>
        <w:tabs>
          <w:tab w:val="num" w:pos="2946"/>
        </w:tabs>
        <w:ind w:left="2946" w:hanging="420"/>
      </w:pPr>
    </w:lvl>
    <w:lvl w:ilvl="6" w:tplc="0409000F" w:tentative="1">
      <w:start w:val="1"/>
      <w:numFmt w:val="decimal"/>
      <w:lvlText w:val="%7."/>
      <w:lvlJc w:val="left"/>
      <w:pPr>
        <w:tabs>
          <w:tab w:val="num" w:pos="3366"/>
        </w:tabs>
        <w:ind w:left="3366" w:hanging="420"/>
      </w:pPr>
    </w:lvl>
    <w:lvl w:ilvl="7" w:tplc="04090017" w:tentative="1">
      <w:start w:val="1"/>
      <w:numFmt w:val="aiueoFullWidth"/>
      <w:lvlText w:val="(%8)"/>
      <w:lvlJc w:val="left"/>
      <w:pPr>
        <w:tabs>
          <w:tab w:val="num" w:pos="3786"/>
        </w:tabs>
        <w:ind w:left="3786" w:hanging="420"/>
      </w:pPr>
    </w:lvl>
    <w:lvl w:ilvl="8" w:tplc="04090011" w:tentative="1">
      <w:start w:val="1"/>
      <w:numFmt w:val="decimalEnclosedCircle"/>
      <w:lvlText w:val="%9"/>
      <w:lvlJc w:val="left"/>
      <w:pPr>
        <w:tabs>
          <w:tab w:val="num" w:pos="4206"/>
        </w:tabs>
        <w:ind w:left="4206" w:hanging="420"/>
      </w:pPr>
    </w:lvl>
  </w:abstractNum>
  <w:abstractNum w:abstractNumId="4" w15:restartNumberingAfterBreak="0">
    <w:nsid w:val="472C232B"/>
    <w:multiLevelType w:val="hybridMultilevel"/>
    <w:tmpl w:val="E8C447BE"/>
    <w:lvl w:ilvl="0" w:tplc="2EA26A0C">
      <w:start w:val="13"/>
      <w:numFmt w:val="decimal"/>
      <w:lvlText w:val="第%1"/>
      <w:lvlJc w:val="left"/>
      <w:pPr>
        <w:tabs>
          <w:tab w:val="num" w:pos="495"/>
        </w:tabs>
        <w:ind w:left="495" w:hanging="495"/>
      </w:pPr>
      <w:rPr>
        <w:rFonts w:ascii="ＭＳ 明朝" w:hAnsi="ＭＳ 明朝" w:cs="ＭＳ 明朝"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7790B77"/>
    <w:multiLevelType w:val="hybridMultilevel"/>
    <w:tmpl w:val="7E226F30"/>
    <w:lvl w:ilvl="0" w:tplc="58B6D3D8">
      <w:start w:val="1"/>
      <w:numFmt w:val="decimalEnclosedCircle"/>
      <w:lvlText w:val="%1"/>
      <w:lvlJc w:val="left"/>
      <w:pPr>
        <w:ind w:left="1211"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3"/>
  </w:num>
  <w:num w:numId="2">
    <w:abstractNumId w:val="4"/>
  </w:num>
  <w:num w:numId="3">
    <w:abstractNumId w:val="5"/>
  </w:num>
  <w:num w:numId="4">
    <w:abstractNumId w:val="2"/>
  </w:num>
  <w:num w:numId="5">
    <w:abstractNumId w:val="1"/>
  </w:num>
  <w:num w:numId="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
    <w15:presenceInfo w15:providerId="None" w15:userId="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93"/>
  <w:drawingGridVerticalSpacing w:val="161"/>
  <w:displayHorizontalDrawingGridEvery w:val="0"/>
  <w:displayVerticalDrawingGridEvery w:val="2"/>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3DC2"/>
    <w:rsid w:val="00007571"/>
    <w:rsid w:val="0004323D"/>
    <w:rsid w:val="00051E89"/>
    <w:rsid w:val="00087F99"/>
    <w:rsid w:val="000A3E82"/>
    <w:rsid w:val="000C06A9"/>
    <w:rsid w:val="000C46D3"/>
    <w:rsid w:val="000C6A78"/>
    <w:rsid w:val="000C7A4A"/>
    <w:rsid w:val="000E1D94"/>
    <w:rsid w:val="000E3EDD"/>
    <w:rsid w:val="000E40B6"/>
    <w:rsid w:val="000E72C0"/>
    <w:rsid w:val="000F1169"/>
    <w:rsid w:val="000F1D51"/>
    <w:rsid w:val="000F4CB6"/>
    <w:rsid w:val="000F5101"/>
    <w:rsid w:val="000F7346"/>
    <w:rsid w:val="0010234A"/>
    <w:rsid w:val="001075E2"/>
    <w:rsid w:val="00107E61"/>
    <w:rsid w:val="00126501"/>
    <w:rsid w:val="0013460B"/>
    <w:rsid w:val="00140B89"/>
    <w:rsid w:val="001473DD"/>
    <w:rsid w:val="001475F7"/>
    <w:rsid w:val="00157967"/>
    <w:rsid w:val="0016298E"/>
    <w:rsid w:val="001666B9"/>
    <w:rsid w:val="00173E87"/>
    <w:rsid w:val="00177EF3"/>
    <w:rsid w:val="00193D60"/>
    <w:rsid w:val="001A5766"/>
    <w:rsid w:val="001A6988"/>
    <w:rsid w:val="001B2B21"/>
    <w:rsid w:val="001C22A7"/>
    <w:rsid w:val="001D6DEF"/>
    <w:rsid w:val="001F6071"/>
    <w:rsid w:val="001F6FEA"/>
    <w:rsid w:val="001F7855"/>
    <w:rsid w:val="002069B6"/>
    <w:rsid w:val="0020775F"/>
    <w:rsid w:val="00226983"/>
    <w:rsid w:val="0023049B"/>
    <w:rsid w:val="0023096A"/>
    <w:rsid w:val="00240E74"/>
    <w:rsid w:val="002460B6"/>
    <w:rsid w:val="00250675"/>
    <w:rsid w:val="002549DC"/>
    <w:rsid w:val="00256CE5"/>
    <w:rsid w:val="00261129"/>
    <w:rsid w:val="00264DAB"/>
    <w:rsid w:val="0027407A"/>
    <w:rsid w:val="00282FC7"/>
    <w:rsid w:val="002A2F2B"/>
    <w:rsid w:val="002B3849"/>
    <w:rsid w:val="002C37C4"/>
    <w:rsid w:val="002D1F55"/>
    <w:rsid w:val="002E25E4"/>
    <w:rsid w:val="002E3D67"/>
    <w:rsid w:val="00310C83"/>
    <w:rsid w:val="003369EA"/>
    <w:rsid w:val="003461A8"/>
    <w:rsid w:val="003702AC"/>
    <w:rsid w:val="00377975"/>
    <w:rsid w:val="00391DC5"/>
    <w:rsid w:val="003A6F0B"/>
    <w:rsid w:val="003B7D42"/>
    <w:rsid w:val="003E1B44"/>
    <w:rsid w:val="003E5EFE"/>
    <w:rsid w:val="003F5419"/>
    <w:rsid w:val="00415E9B"/>
    <w:rsid w:val="00446C6D"/>
    <w:rsid w:val="00447F71"/>
    <w:rsid w:val="0045343D"/>
    <w:rsid w:val="00454F64"/>
    <w:rsid w:val="00473F1F"/>
    <w:rsid w:val="00475BC2"/>
    <w:rsid w:val="00476768"/>
    <w:rsid w:val="004770CB"/>
    <w:rsid w:val="00484608"/>
    <w:rsid w:val="00496714"/>
    <w:rsid w:val="00497BD0"/>
    <w:rsid w:val="004A36E8"/>
    <w:rsid w:val="004A498D"/>
    <w:rsid w:val="004A7A3B"/>
    <w:rsid w:val="004B4725"/>
    <w:rsid w:val="004C56D5"/>
    <w:rsid w:val="004D585B"/>
    <w:rsid w:val="004D79DF"/>
    <w:rsid w:val="004E64D2"/>
    <w:rsid w:val="004E6B82"/>
    <w:rsid w:val="004F10CB"/>
    <w:rsid w:val="004F707A"/>
    <w:rsid w:val="00513496"/>
    <w:rsid w:val="0052270B"/>
    <w:rsid w:val="00541C62"/>
    <w:rsid w:val="005420FD"/>
    <w:rsid w:val="00553213"/>
    <w:rsid w:val="00554F35"/>
    <w:rsid w:val="00560065"/>
    <w:rsid w:val="00571EEB"/>
    <w:rsid w:val="0057638B"/>
    <w:rsid w:val="00576887"/>
    <w:rsid w:val="00576DAF"/>
    <w:rsid w:val="005B691B"/>
    <w:rsid w:val="005B719D"/>
    <w:rsid w:val="005D5294"/>
    <w:rsid w:val="005E21F9"/>
    <w:rsid w:val="005E5D1B"/>
    <w:rsid w:val="005F2902"/>
    <w:rsid w:val="005F4F54"/>
    <w:rsid w:val="00600877"/>
    <w:rsid w:val="00612219"/>
    <w:rsid w:val="00616AFD"/>
    <w:rsid w:val="006216B3"/>
    <w:rsid w:val="00624EC4"/>
    <w:rsid w:val="00627CA5"/>
    <w:rsid w:val="00633F23"/>
    <w:rsid w:val="00636418"/>
    <w:rsid w:val="00642960"/>
    <w:rsid w:val="00650ECA"/>
    <w:rsid w:val="0065514C"/>
    <w:rsid w:val="006604D2"/>
    <w:rsid w:val="00673049"/>
    <w:rsid w:val="006756E1"/>
    <w:rsid w:val="006901A9"/>
    <w:rsid w:val="006979A4"/>
    <w:rsid w:val="006B5D7D"/>
    <w:rsid w:val="006C3FA9"/>
    <w:rsid w:val="006C77AC"/>
    <w:rsid w:val="006D5991"/>
    <w:rsid w:val="006E5282"/>
    <w:rsid w:val="006F475A"/>
    <w:rsid w:val="006F5F88"/>
    <w:rsid w:val="007026AB"/>
    <w:rsid w:val="0070373B"/>
    <w:rsid w:val="007114BB"/>
    <w:rsid w:val="00713B32"/>
    <w:rsid w:val="00727B8D"/>
    <w:rsid w:val="00734980"/>
    <w:rsid w:val="00736EB0"/>
    <w:rsid w:val="007417BE"/>
    <w:rsid w:val="007474A8"/>
    <w:rsid w:val="0076284A"/>
    <w:rsid w:val="0077030A"/>
    <w:rsid w:val="0077543A"/>
    <w:rsid w:val="00786E14"/>
    <w:rsid w:val="0079251B"/>
    <w:rsid w:val="0079757C"/>
    <w:rsid w:val="007A0A61"/>
    <w:rsid w:val="007A5E42"/>
    <w:rsid w:val="007A7116"/>
    <w:rsid w:val="007B01CB"/>
    <w:rsid w:val="007B5FAA"/>
    <w:rsid w:val="007E1A6D"/>
    <w:rsid w:val="007E5C0F"/>
    <w:rsid w:val="007F0F59"/>
    <w:rsid w:val="007F230B"/>
    <w:rsid w:val="007F249E"/>
    <w:rsid w:val="007F2F00"/>
    <w:rsid w:val="007F446E"/>
    <w:rsid w:val="008006E2"/>
    <w:rsid w:val="00807702"/>
    <w:rsid w:val="008155B7"/>
    <w:rsid w:val="00832BB7"/>
    <w:rsid w:val="008360AE"/>
    <w:rsid w:val="00842BEB"/>
    <w:rsid w:val="008444C5"/>
    <w:rsid w:val="008648DF"/>
    <w:rsid w:val="00865596"/>
    <w:rsid w:val="008734B3"/>
    <w:rsid w:val="00882268"/>
    <w:rsid w:val="008842B0"/>
    <w:rsid w:val="00884F6F"/>
    <w:rsid w:val="00885C36"/>
    <w:rsid w:val="0088719B"/>
    <w:rsid w:val="0089126C"/>
    <w:rsid w:val="008A062B"/>
    <w:rsid w:val="008B137B"/>
    <w:rsid w:val="008C43F9"/>
    <w:rsid w:val="008D32BA"/>
    <w:rsid w:val="008E3595"/>
    <w:rsid w:val="008F4CCC"/>
    <w:rsid w:val="009217FD"/>
    <w:rsid w:val="009220C7"/>
    <w:rsid w:val="00932779"/>
    <w:rsid w:val="009332FA"/>
    <w:rsid w:val="00935A51"/>
    <w:rsid w:val="00947D6D"/>
    <w:rsid w:val="00950C83"/>
    <w:rsid w:val="00965AA1"/>
    <w:rsid w:val="00970DF9"/>
    <w:rsid w:val="009766CB"/>
    <w:rsid w:val="009A12FD"/>
    <w:rsid w:val="009A3532"/>
    <w:rsid w:val="009C2381"/>
    <w:rsid w:val="009D0FE4"/>
    <w:rsid w:val="009E27B1"/>
    <w:rsid w:val="009E50A4"/>
    <w:rsid w:val="009E5E4A"/>
    <w:rsid w:val="009F0E71"/>
    <w:rsid w:val="009F10BE"/>
    <w:rsid w:val="009F7839"/>
    <w:rsid w:val="00A062F0"/>
    <w:rsid w:val="00A07F79"/>
    <w:rsid w:val="00A16BE6"/>
    <w:rsid w:val="00A17200"/>
    <w:rsid w:val="00A2196F"/>
    <w:rsid w:val="00A314CF"/>
    <w:rsid w:val="00A319C3"/>
    <w:rsid w:val="00A4132B"/>
    <w:rsid w:val="00A4231A"/>
    <w:rsid w:val="00A46949"/>
    <w:rsid w:val="00A55637"/>
    <w:rsid w:val="00A62120"/>
    <w:rsid w:val="00A707DC"/>
    <w:rsid w:val="00A83882"/>
    <w:rsid w:val="00AA377D"/>
    <w:rsid w:val="00AA3E5D"/>
    <w:rsid w:val="00AB3880"/>
    <w:rsid w:val="00AB4141"/>
    <w:rsid w:val="00AD0994"/>
    <w:rsid w:val="00AD1076"/>
    <w:rsid w:val="00AD7F8A"/>
    <w:rsid w:val="00AE4DA2"/>
    <w:rsid w:val="00AF109E"/>
    <w:rsid w:val="00AF4780"/>
    <w:rsid w:val="00AF6B92"/>
    <w:rsid w:val="00B029CE"/>
    <w:rsid w:val="00B02F0A"/>
    <w:rsid w:val="00B15EF5"/>
    <w:rsid w:val="00B25706"/>
    <w:rsid w:val="00B26982"/>
    <w:rsid w:val="00B326A4"/>
    <w:rsid w:val="00B32CFD"/>
    <w:rsid w:val="00B45484"/>
    <w:rsid w:val="00B4798D"/>
    <w:rsid w:val="00B713F5"/>
    <w:rsid w:val="00B80443"/>
    <w:rsid w:val="00B868FC"/>
    <w:rsid w:val="00B91F4B"/>
    <w:rsid w:val="00B94CFB"/>
    <w:rsid w:val="00BA3A85"/>
    <w:rsid w:val="00BA4A9B"/>
    <w:rsid w:val="00BB79E7"/>
    <w:rsid w:val="00BB7A36"/>
    <w:rsid w:val="00BC58AB"/>
    <w:rsid w:val="00BD26A0"/>
    <w:rsid w:val="00BE3854"/>
    <w:rsid w:val="00BE4181"/>
    <w:rsid w:val="00BE4758"/>
    <w:rsid w:val="00BF7A91"/>
    <w:rsid w:val="00C22BF7"/>
    <w:rsid w:val="00C2571F"/>
    <w:rsid w:val="00C40142"/>
    <w:rsid w:val="00C55CE0"/>
    <w:rsid w:val="00C63C5C"/>
    <w:rsid w:val="00C65EBF"/>
    <w:rsid w:val="00C879EB"/>
    <w:rsid w:val="00CB0500"/>
    <w:rsid w:val="00CB2FD3"/>
    <w:rsid w:val="00CB69BF"/>
    <w:rsid w:val="00CC7EC8"/>
    <w:rsid w:val="00D10088"/>
    <w:rsid w:val="00D1196A"/>
    <w:rsid w:val="00D15D22"/>
    <w:rsid w:val="00D20D6B"/>
    <w:rsid w:val="00D249CA"/>
    <w:rsid w:val="00D371D5"/>
    <w:rsid w:val="00D41170"/>
    <w:rsid w:val="00D421BB"/>
    <w:rsid w:val="00D428BB"/>
    <w:rsid w:val="00D4762B"/>
    <w:rsid w:val="00D538A9"/>
    <w:rsid w:val="00D56FF8"/>
    <w:rsid w:val="00D66C6E"/>
    <w:rsid w:val="00D741E5"/>
    <w:rsid w:val="00D8097D"/>
    <w:rsid w:val="00D83FFE"/>
    <w:rsid w:val="00D91306"/>
    <w:rsid w:val="00D978CE"/>
    <w:rsid w:val="00DA0A73"/>
    <w:rsid w:val="00DA43F6"/>
    <w:rsid w:val="00DC46C2"/>
    <w:rsid w:val="00DD3DC2"/>
    <w:rsid w:val="00DD5578"/>
    <w:rsid w:val="00DE2DDF"/>
    <w:rsid w:val="00DE3164"/>
    <w:rsid w:val="00DF744D"/>
    <w:rsid w:val="00E13AAE"/>
    <w:rsid w:val="00E34DBD"/>
    <w:rsid w:val="00E56A86"/>
    <w:rsid w:val="00E63DC7"/>
    <w:rsid w:val="00E67D15"/>
    <w:rsid w:val="00E86C75"/>
    <w:rsid w:val="00E9354A"/>
    <w:rsid w:val="00EB0220"/>
    <w:rsid w:val="00EB1316"/>
    <w:rsid w:val="00EB1F36"/>
    <w:rsid w:val="00EB4B91"/>
    <w:rsid w:val="00EB5CD6"/>
    <w:rsid w:val="00EC5C33"/>
    <w:rsid w:val="00ED3881"/>
    <w:rsid w:val="00ED40C8"/>
    <w:rsid w:val="00ED53F5"/>
    <w:rsid w:val="00EE7E0C"/>
    <w:rsid w:val="00EF45F5"/>
    <w:rsid w:val="00EF4A66"/>
    <w:rsid w:val="00F11F72"/>
    <w:rsid w:val="00F2488E"/>
    <w:rsid w:val="00F2690F"/>
    <w:rsid w:val="00F34B96"/>
    <w:rsid w:val="00F361DB"/>
    <w:rsid w:val="00F442F9"/>
    <w:rsid w:val="00F82391"/>
    <w:rsid w:val="00F95008"/>
    <w:rsid w:val="00F96EEE"/>
    <w:rsid w:val="00FA5AA9"/>
    <w:rsid w:val="00FB401E"/>
    <w:rsid w:val="00FC1510"/>
    <w:rsid w:val="00FD0C02"/>
    <w:rsid w:val="00FD63EF"/>
    <w:rsid w:val="00FD6CCB"/>
    <w:rsid w:val="00FE46F7"/>
    <w:rsid w:val="00FE7229"/>
    <w:rsid w:val="00FF37C5"/>
    <w:rsid w:val="00FF53BA"/>
    <w:rsid w:val="00FF66A6"/>
    <w:rsid w:val="00FF6D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0015B91"/>
  <w15:docId w15:val="{FFE08BD9-168A-44DE-89B3-CC63A6FE7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2650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126501"/>
    <w:pPr>
      <w:widowControl w:val="0"/>
      <w:wordWrap w:val="0"/>
      <w:autoSpaceDE w:val="0"/>
      <w:autoSpaceDN w:val="0"/>
      <w:adjustRightInd w:val="0"/>
      <w:spacing w:line="294" w:lineRule="atLeast"/>
      <w:jc w:val="both"/>
    </w:pPr>
    <w:rPr>
      <w:rFonts w:ascii="ＭＳ 明朝"/>
      <w:sz w:val="22"/>
      <w:szCs w:val="22"/>
    </w:rPr>
  </w:style>
  <w:style w:type="paragraph" w:styleId="a4">
    <w:name w:val="Body Text Indent"/>
    <w:basedOn w:val="a"/>
    <w:rsid w:val="00126501"/>
    <w:pPr>
      <w:ind w:left="980" w:hanging="488"/>
    </w:pPr>
  </w:style>
  <w:style w:type="paragraph" w:styleId="a5">
    <w:name w:val="Balloon Text"/>
    <w:basedOn w:val="a"/>
    <w:semiHidden/>
    <w:rsid w:val="00AF109E"/>
    <w:rPr>
      <w:rFonts w:ascii="Arial" w:eastAsia="ＭＳ ゴシック" w:hAnsi="Arial"/>
      <w:sz w:val="18"/>
      <w:szCs w:val="18"/>
    </w:rPr>
  </w:style>
  <w:style w:type="table" w:styleId="a6">
    <w:name w:val="Table Grid"/>
    <w:basedOn w:val="a1"/>
    <w:rsid w:val="00C22BF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rsid w:val="003369EA"/>
    <w:pPr>
      <w:tabs>
        <w:tab w:val="center" w:pos="4252"/>
        <w:tab w:val="right" w:pos="8504"/>
      </w:tabs>
      <w:snapToGrid w:val="0"/>
    </w:pPr>
  </w:style>
  <w:style w:type="character" w:customStyle="1" w:styleId="a8">
    <w:name w:val="ヘッダー (文字)"/>
    <w:link w:val="a7"/>
    <w:rsid w:val="003369EA"/>
    <w:rPr>
      <w:kern w:val="2"/>
      <w:sz w:val="21"/>
      <w:szCs w:val="24"/>
    </w:rPr>
  </w:style>
  <w:style w:type="paragraph" w:styleId="a9">
    <w:name w:val="footer"/>
    <w:basedOn w:val="a"/>
    <w:link w:val="aa"/>
    <w:rsid w:val="003369EA"/>
    <w:pPr>
      <w:tabs>
        <w:tab w:val="center" w:pos="4252"/>
        <w:tab w:val="right" w:pos="8504"/>
      </w:tabs>
      <w:snapToGrid w:val="0"/>
    </w:pPr>
  </w:style>
  <w:style w:type="character" w:customStyle="1" w:styleId="aa">
    <w:name w:val="フッター (文字)"/>
    <w:link w:val="a9"/>
    <w:rsid w:val="003369EA"/>
    <w:rPr>
      <w:kern w:val="2"/>
      <w:sz w:val="21"/>
      <w:szCs w:val="24"/>
    </w:rPr>
  </w:style>
  <w:style w:type="character" w:styleId="ab">
    <w:name w:val="annotation reference"/>
    <w:basedOn w:val="a0"/>
    <w:rsid w:val="00415E9B"/>
    <w:rPr>
      <w:sz w:val="18"/>
      <w:szCs w:val="18"/>
    </w:rPr>
  </w:style>
  <w:style w:type="paragraph" w:styleId="ac">
    <w:name w:val="annotation text"/>
    <w:basedOn w:val="a"/>
    <w:link w:val="ad"/>
    <w:rsid w:val="00415E9B"/>
    <w:pPr>
      <w:jc w:val="left"/>
    </w:pPr>
  </w:style>
  <w:style w:type="character" w:customStyle="1" w:styleId="ad">
    <w:name w:val="コメント文字列 (文字)"/>
    <w:basedOn w:val="a0"/>
    <w:link w:val="ac"/>
    <w:rsid w:val="00415E9B"/>
    <w:rPr>
      <w:kern w:val="2"/>
      <w:sz w:val="21"/>
      <w:szCs w:val="24"/>
    </w:rPr>
  </w:style>
  <w:style w:type="paragraph" w:styleId="ae">
    <w:name w:val="annotation subject"/>
    <w:basedOn w:val="ac"/>
    <w:next w:val="ac"/>
    <w:link w:val="af"/>
    <w:rsid w:val="00415E9B"/>
    <w:rPr>
      <w:b/>
      <w:bCs/>
    </w:rPr>
  </w:style>
  <w:style w:type="character" w:customStyle="1" w:styleId="af">
    <w:name w:val="コメント内容 (文字)"/>
    <w:basedOn w:val="ad"/>
    <w:link w:val="ae"/>
    <w:rsid w:val="00415E9B"/>
    <w:rPr>
      <w:b/>
      <w:bCs/>
      <w:kern w:val="2"/>
      <w:sz w:val="21"/>
      <w:szCs w:val="24"/>
    </w:rPr>
  </w:style>
  <w:style w:type="paragraph" w:styleId="af0">
    <w:name w:val="Revision"/>
    <w:hidden/>
    <w:uiPriority w:val="99"/>
    <w:semiHidden/>
    <w:rsid w:val="009A353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D01889-2863-470D-9E5D-CE8F3DE56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347</TotalTime>
  <Pages>1</Pages>
  <Words>797</Words>
  <Characters>4549</Characters>
  <Application>Microsoft Office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11/10/9/8 文書</vt:lpstr>
      <vt:lpstr>一太郎 11/10/9/8 文書</vt:lpstr>
    </vt:vector>
  </TitlesOfParts>
  <Company>情報統計課</Company>
  <LinksUpToDate>false</LinksUpToDate>
  <CharactersWithSpaces>5336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creator>滋賀県</dc:creator>
  <cp:lastModifiedBy>田中　千尋</cp:lastModifiedBy>
  <cp:revision>37</cp:revision>
  <cp:lastPrinted>2025-12-03T09:24:00Z</cp:lastPrinted>
  <dcterms:created xsi:type="dcterms:W3CDTF">2020-03-11T06:49:00Z</dcterms:created>
  <dcterms:modified xsi:type="dcterms:W3CDTF">2025-12-03T09:24:00Z</dcterms:modified>
</cp:coreProperties>
</file>